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82E8EE">
      <w:pPr>
        <w:bidi w:val="0"/>
        <w:jc w:val="center"/>
        <w:rPr>
          <w:rFonts w:hint="eastAsia" w:ascii="方正小标宋简体" w:hAnsi="方正小标宋简体" w:eastAsia="方正小标宋简体" w:cs="方正小标宋简体"/>
          <w:sz w:val="44"/>
          <w:szCs w:val="52"/>
          <w:lang w:val="zh-CN" w:eastAsia="zh-CN"/>
        </w:rPr>
      </w:pPr>
      <w:r>
        <w:rPr>
          <w:rFonts w:hint="eastAsia" w:ascii="方正小标宋简体" w:hAnsi="方正小标宋简体" w:eastAsia="方正小标宋简体" w:cs="方正小标宋简体"/>
          <w:sz w:val="44"/>
          <w:szCs w:val="52"/>
          <w:lang w:val="zh-CN" w:eastAsia="zh-CN"/>
        </w:rPr>
        <w:t>202</w:t>
      </w:r>
      <w:r>
        <w:rPr>
          <w:rFonts w:hint="eastAsia" w:ascii="方正小标宋简体" w:hAnsi="方正小标宋简体" w:eastAsia="方正小标宋简体" w:cs="方正小标宋简体"/>
          <w:sz w:val="44"/>
          <w:szCs w:val="52"/>
          <w:lang w:val="en-US" w:eastAsia="zh-CN"/>
        </w:rPr>
        <w:t>3</w:t>
      </w:r>
      <w:r>
        <w:rPr>
          <w:rFonts w:hint="eastAsia" w:ascii="方正小标宋简体" w:hAnsi="方正小标宋简体" w:eastAsia="方正小标宋简体" w:cs="方正小标宋简体"/>
          <w:sz w:val="44"/>
          <w:szCs w:val="52"/>
          <w:lang w:val="zh-CN" w:eastAsia="zh-CN"/>
        </w:rPr>
        <w:t>年度东安县人民政府决算公开</w:t>
      </w:r>
    </w:p>
    <w:p w14:paraId="4D8518A7">
      <w:pPr>
        <w:bidi w:val="0"/>
        <w:jc w:val="center"/>
        <w:rPr>
          <w:rFonts w:hint="eastAsia" w:ascii="方正小标宋简体" w:hAnsi="方正小标宋简体" w:eastAsia="方正小标宋简体" w:cs="方正小标宋简体"/>
          <w:sz w:val="44"/>
          <w:szCs w:val="52"/>
          <w:lang w:val="en-US" w:eastAsia="zh-CN"/>
        </w:rPr>
      </w:pPr>
      <w:r>
        <w:rPr>
          <w:rFonts w:hint="eastAsia" w:ascii="方正小标宋简体" w:hAnsi="方正小标宋简体" w:eastAsia="方正小标宋简体" w:cs="方正小标宋简体"/>
          <w:sz w:val="44"/>
          <w:szCs w:val="52"/>
          <w:lang w:val="en-US" w:eastAsia="zh-CN"/>
        </w:rPr>
        <w:t>相关说明</w:t>
      </w:r>
    </w:p>
    <w:p w14:paraId="575E2E32">
      <w:pPr>
        <w:bidi w:val="0"/>
        <w:jc w:val="center"/>
        <w:rPr>
          <w:rFonts w:hint="eastAsia" w:ascii="方正小标宋简体" w:hAnsi="方正小标宋简体" w:eastAsia="方正小标宋简体" w:cs="方正小标宋简体"/>
          <w:sz w:val="32"/>
          <w:szCs w:val="40"/>
          <w:lang w:val="en-US" w:eastAsia="zh-CN"/>
        </w:rPr>
      </w:pPr>
    </w:p>
    <w:p w14:paraId="3700C500">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黑体" w:hAnsi="黑体" w:eastAsia="黑体" w:cs="黑体"/>
          <w:color w:val="000000"/>
          <w:sz w:val="32"/>
          <w:szCs w:val="32"/>
        </w:rPr>
      </w:pPr>
      <w:bookmarkStart w:id="0" w:name="_Toc26868"/>
      <w:bookmarkStart w:id="1" w:name="_Toc20683"/>
      <w:r>
        <w:rPr>
          <w:rFonts w:hint="eastAsia" w:ascii="黑体" w:hAnsi="黑体" w:eastAsia="黑体" w:cs="黑体"/>
          <w:color w:val="000000"/>
          <w:sz w:val="32"/>
          <w:szCs w:val="32"/>
        </w:rPr>
        <w:t>税收返还和转移支付情况</w:t>
      </w:r>
      <w:bookmarkEnd w:id="0"/>
      <w:bookmarkEnd w:id="1"/>
    </w:p>
    <w:p w14:paraId="6FE6D0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rPr>
      </w:pPr>
      <w:r>
        <w:rPr>
          <w:rFonts w:hint="eastAsia" w:eastAsia="仿宋_GB2312"/>
          <w:color w:val="000000"/>
          <w:sz w:val="32"/>
          <w:szCs w:val="32"/>
        </w:rPr>
        <w:t>202</w:t>
      </w:r>
      <w:ins w:id="0" w:author="Administrator" w:date="2024-08-17T06:58:40Z">
        <w:r>
          <w:rPr>
            <w:rFonts w:hint="eastAsia" w:eastAsia="仿宋_GB2312"/>
            <w:color w:val="000000"/>
            <w:sz w:val="32"/>
            <w:szCs w:val="32"/>
            <w:lang w:val="en-US" w:eastAsia="zh-CN"/>
          </w:rPr>
          <w:t>3</w:t>
        </w:r>
      </w:ins>
      <w:del w:id="1" w:author="Administrator" w:date="2024-08-17T06:58:39Z">
        <w:r>
          <w:rPr>
            <w:rFonts w:hint="eastAsia" w:eastAsia="仿宋_GB2312"/>
            <w:color w:val="000000"/>
            <w:sz w:val="32"/>
            <w:szCs w:val="32"/>
            <w:lang w:val="en-US" w:eastAsia="zh-CN"/>
          </w:rPr>
          <w:delText>3</w:delText>
        </w:r>
      </w:del>
      <w:r>
        <w:rPr>
          <w:rFonts w:eastAsia="仿宋_GB2312"/>
          <w:color w:val="000000"/>
          <w:sz w:val="32"/>
          <w:szCs w:val="32"/>
        </w:rPr>
        <w:t>年，</w:t>
      </w:r>
      <w:r>
        <w:rPr>
          <w:rFonts w:hint="eastAsia" w:eastAsia="仿宋_GB2312"/>
          <w:color w:val="000000"/>
          <w:sz w:val="32"/>
          <w:szCs w:val="32"/>
        </w:rPr>
        <w:t>湖南省财政厅</w:t>
      </w:r>
      <w:r>
        <w:rPr>
          <w:rFonts w:eastAsia="仿宋_GB2312"/>
          <w:color w:val="000000"/>
          <w:sz w:val="32"/>
          <w:szCs w:val="32"/>
        </w:rPr>
        <w:t>对</w:t>
      </w:r>
      <w:r>
        <w:rPr>
          <w:rFonts w:hint="eastAsia" w:eastAsia="仿宋_GB2312"/>
          <w:color w:val="000000"/>
          <w:sz w:val="32"/>
          <w:szCs w:val="32"/>
        </w:rPr>
        <w:t>东安县</w:t>
      </w:r>
      <w:r>
        <w:rPr>
          <w:rFonts w:eastAsia="仿宋_GB2312"/>
          <w:color w:val="000000"/>
          <w:sz w:val="32"/>
          <w:szCs w:val="32"/>
        </w:rPr>
        <w:t>税收返还和转移支付</w:t>
      </w:r>
      <w:r>
        <w:rPr>
          <w:rFonts w:hint="eastAsia" w:eastAsia="仿宋_GB2312"/>
          <w:color w:val="000000"/>
          <w:sz w:val="32"/>
          <w:szCs w:val="32"/>
        </w:rPr>
        <w:t>决</w:t>
      </w:r>
      <w:r>
        <w:rPr>
          <w:rFonts w:eastAsia="仿宋_GB2312"/>
          <w:color w:val="000000"/>
          <w:sz w:val="32"/>
          <w:szCs w:val="32"/>
        </w:rPr>
        <w:t>算</w:t>
      </w:r>
      <w:r>
        <w:rPr>
          <w:rFonts w:hint="eastAsia" w:eastAsia="仿宋_GB2312"/>
          <w:color w:val="000000"/>
          <w:sz w:val="32"/>
          <w:szCs w:val="32"/>
        </w:rPr>
        <w:t>数为</w:t>
      </w:r>
      <w:del w:id="2" w:author="Administrator" w:date="2024-08-17T06:58:48Z">
        <w:r>
          <w:rPr>
            <w:rFonts w:hint="default" w:eastAsia="仿宋_GB2312"/>
            <w:color w:val="000000"/>
            <w:sz w:val="32"/>
            <w:szCs w:val="32"/>
            <w:lang w:val="en-US" w:eastAsia="zh-CN"/>
          </w:rPr>
          <w:delText>285808</w:delText>
        </w:r>
      </w:del>
      <w:ins w:id="3" w:author="Administrator" w:date="2024-08-17T06:58:48Z">
        <w:r>
          <w:rPr>
            <w:rFonts w:hint="eastAsia" w:eastAsia="仿宋_GB2312"/>
            <w:color w:val="000000"/>
            <w:sz w:val="32"/>
            <w:szCs w:val="32"/>
            <w:lang w:val="en-US" w:eastAsia="zh-CN"/>
          </w:rPr>
          <w:t>275</w:t>
        </w:r>
      </w:ins>
      <w:ins w:id="4" w:author="Administrator" w:date="2024-08-17T06:58:49Z">
        <w:r>
          <w:rPr>
            <w:rFonts w:hint="eastAsia" w:eastAsia="仿宋_GB2312"/>
            <w:color w:val="000000"/>
            <w:sz w:val="32"/>
            <w:szCs w:val="32"/>
            <w:lang w:val="en-US" w:eastAsia="zh-CN"/>
          </w:rPr>
          <w:t>699</w:t>
        </w:r>
      </w:ins>
      <w:r>
        <w:rPr>
          <w:rFonts w:hint="eastAsia" w:eastAsia="仿宋_GB2312"/>
          <w:color w:val="000000"/>
          <w:sz w:val="32"/>
          <w:szCs w:val="32"/>
        </w:rPr>
        <w:t>万元，</w:t>
      </w:r>
      <w:r>
        <w:rPr>
          <w:rFonts w:eastAsia="仿宋_GB2312"/>
          <w:color w:val="000000"/>
          <w:sz w:val="32"/>
          <w:szCs w:val="32"/>
        </w:rPr>
        <w:t>比上年</w:t>
      </w:r>
      <w:ins w:id="5" w:author="Administrator" w:date="2024-08-17T07:04:05Z">
        <w:r>
          <w:rPr>
            <w:rFonts w:hint="eastAsia" w:eastAsia="仿宋_GB2312"/>
            <w:color w:val="000000"/>
            <w:sz w:val="32"/>
            <w:szCs w:val="32"/>
            <w:lang w:val="en-US" w:eastAsia="zh-CN"/>
          </w:rPr>
          <w:t>减少</w:t>
        </w:r>
      </w:ins>
      <w:del w:id="6" w:author="Administrator" w:date="2024-08-17T07:04:01Z">
        <w:r>
          <w:rPr>
            <w:rFonts w:hint="eastAsia" w:eastAsia="仿宋_GB2312"/>
            <w:color w:val="000000"/>
            <w:sz w:val="32"/>
            <w:szCs w:val="32"/>
            <w:lang w:eastAsia="zh-CN"/>
          </w:rPr>
          <w:delText>增加</w:delText>
        </w:r>
      </w:del>
      <w:del w:id="7" w:author="Administrator" w:date="2024-08-17T07:03:42Z">
        <w:r>
          <w:rPr>
            <w:rFonts w:hint="default" w:eastAsia="仿宋_GB2312"/>
            <w:color w:val="000000"/>
            <w:sz w:val="32"/>
            <w:szCs w:val="32"/>
            <w:lang w:val="en-US" w:eastAsia="zh-CN"/>
          </w:rPr>
          <w:delText>3364</w:delText>
        </w:r>
      </w:del>
      <w:ins w:id="8" w:author="Administrator" w:date="2024-08-17T07:03:42Z">
        <w:r>
          <w:rPr>
            <w:rFonts w:hint="eastAsia" w:eastAsia="仿宋_GB2312"/>
            <w:color w:val="000000"/>
            <w:sz w:val="32"/>
            <w:szCs w:val="32"/>
            <w:lang w:val="en-US" w:eastAsia="zh-CN"/>
          </w:rPr>
          <w:t>101</w:t>
        </w:r>
      </w:ins>
      <w:ins w:id="9" w:author="Administrator" w:date="2024-08-17T07:03:44Z">
        <w:r>
          <w:rPr>
            <w:rFonts w:hint="eastAsia" w:eastAsia="仿宋_GB2312"/>
            <w:color w:val="000000"/>
            <w:sz w:val="32"/>
            <w:szCs w:val="32"/>
            <w:lang w:val="en-US" w:eastAsia="zh-CN"/>
          </w:rPr>
          <w:t>09</w:t>
        </w:r>
      </w:ins>
      <w:del w:id="10" w:author="Administrator" w:date="2024-08-17T07:03:49Z">
        <w:r>
          <w:rPr>
            <w:rFonts w:hint="eastAsia" w:eastAsia="仿宋_GB2312"/>
            <w:color w:val="000000"/>
            <w:sz w:val="32"/>
            <w:szCs w:val="32"/>
            <w:lang w:val="en-US" w:eastAsia="zh-CN"/>
          </w:rPr>
          <w:delText>4</w:delText>
        </w:r>
      </w:del>
      <w:r>
        <w:rPr>
          <w:rFonts w:hint="eastAsia" w:eastAsia="仿宋_GB2312"/>
          <w:color w:val="000000"/>
          <w:sz w:val="32"/>
          <w:szCs w:val="32"/>
        </w:rPr>
        <w:t>万元</w:t>
      </w:r>
      <w:r>
        <w:rPr>
          <w:rFonts w:eastAsia="仿宋_GB2312"/>
          <w:color w:val="000000"/>
          <w:sz w:val="32"/>
          <w:szCs w:val="32"/>
        </w:rPr>
        <w:t>，</w:t>
      </w:r>
      <w:ins w:id="11" w:author="Administrator" w:date="2024-08-17T07:04:10Z">
        <w:r>
          <w:rPr>
            <w:rFonts w:hint="eastAsia" w:eastAsia="仿宋_GB2312"/>
            <w:color w:val="000000"/>
            <w:sz w:val="32"/>
            <w:szCs w:val="32"/>
            <w:lang w:val="en-US" w:eastAsia="zh-CN"/>
          </w:rPr>
          <w:t>下降</w:t>
        </w:r>
      </w:ins>
      <w:del w:id="12" w:author="Administrator" w:date="2024-08-17T07:04:15Z">
        <w:r>
          <w:rPr>
            <w:rFonts w:hint="default" w:eastAsia="仿宋_GB2312"/>
            <w:color w:val="000000"/>
            <w:sz w:val="32"/>
            <w:szCs w:val="32"/>
            <w:lang w:val="en-US" w:eastAsia="zh-CN"/>
          </w:rPr>
          <w:delText>增长13.34</w:delText>
        </w:r>
      </w:del>
      <w:ins w:id="13" w:author="Administrator" w:date="2024-08-17T07:04:15Z">
        <w:r>
          <w:rPr>
            <w:rFonts w:hint="eastAsia" w:eastAsia="仿宋_GB2312"/>
            <w:color w:val="000000"/>
            <w:sz w:val="32"/>
            <w:szCs w:val="32"/>
            <w:lang w:val="en-US" w:eastAsia="zh-CN"/>
          </w:rPr>
          <w:t>3</w:t>
        </w:r>
      </w:ins>
      <w:ins w:id="14" w:author="Administrator" w:date="2024-08-17T07:04:16Z">
        <w:r>
          <w:rPr>
            <w:rFonts w:hint="eastAsia" w:eastAsia="仿宋_GB2312"/>
            <w:color w:val="000000"/>
            <w:sz w:val="32"/>
            <w:szCs w:val="32"/>
            <w:lang w:val="en-US" w:eastAsia="zh-CN"/>
          </w:rPr>
          <w:t>.54</w:t>
        </w:r>
      </w:ins>
      <w:r>
        <w:rPr>
          <w:rFonts w:hint="eastAsia" w:eastAsia="仿宋_GB2312"/>
          <w:color w:val="000000"/>
          <w:sz w:val="32"/>
          <w:szCs w:val="32"/>
        </w:rPr>
        <w:t>%</w:t>
      </w:r>
      <w:r>
        <w:rPr>
          <w:rFonts w:eastAsia="仿宋_GB2312"/>
          <w:color w:val="000000"/>
          <w:sz w:val="32"/>
          <w:szCs w:val="32"/>
        </w:rPr>
        <w:t>。</w:t>
      </w:r>
      <w:r>
        <w:rPr>
          <w:rFonts w:hint="eastAsia" w:eastAsia="仿宋_GB2312"/>
          <w:color w:val="000000"/>
          <w:sz w:val="32"/>
          <w:szCs w:val="32"/>
        </w:rPr>
        <w:t>我们按202</w:t>
      </w:r>
      <w:ins w:id="15" w:author="Administrator" w:date="2024-08-17T07:04:22Z">
        <w:r>
          <w:rPr>
            <w:rFonts w:hint="eastAsia" w:eastAsia="仿宋_GB2312"/>
            <w:color w:val="000000"/>
            <w:sz w:val="32"/>
            <w:szCs w:val="32"/>
            <w:lang w:val="en-US" w:eastAsia="zh-CN"/>
          </w:rPr>
          <w:t>3</w:t>
        </w:r>
      </w:ins>
      <w:del w:id="16" w:author="Administrator" w:date="2024-08-17T07:04:21Z">
        <w:r>
          <w:rPr>
            <w:rFonts w:hint="eastAsia" w:eastAsia="仿宋_GB2312"/>
            <w:color w:val="000000"/>
            <w:sz w:val="32"/>
            <w:szCs w:val="32"/>
            <w:lang w:val="en-US" w:eastAsia="zh-CN"/>
          </w:rPr>
          <w:delText>2</w:delText>
        </w:r>
      </w:del>
      <w:r>
        <w:rPr>
          <w:rFonts w:hint="eastAsia" w:eastAsia="仿宋_GB2312"/>
          <w:color w:val="000000"/>
          <w:sz w:val="32"/>
          <w:szCs w:val="32"/>
        </w:rPr>
        <w:t>年省厅对东安税收返还和转移支付的决算数列入年初预算，</w:t>
      </w:r>
      <w:r>
        <w:rPr>
          <w:rFonts w:eastAsia="仿宋_GB2312"/>
          <w:color w:val="000000"/>
          <w:sz w:val="32"/>
          <w:szCs w:val="32"/>
        </w:rPr>
        <w:t>其中：</w:t>
      </w:r>
    </w:p>
    <w:p w14:paraId="2BB0282D">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eastAsia="楷体_GB2312"/>
          <w:b/>
          <w:color w:val="000000"/>
          <w:sz w:val="32"/>
          <w:szCs w:val="32"/>
        </w:rPr>
      </w:pPr>
      <w:r>
        <w:rPr>
          <w:rFonts w:eastAsia="楷体_GB2312"/>
          <w:b/>
          <w:color w:val="000000"/>
          <w:sz w:val="32"/>
          <w:szCs w:val="32"/>
        </w:rPr>
        <w:t>（一）税收返还</w:t>
      </w:r>
    </w:p>
    <w:p w14:paraId="53DC2F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color w:val="auto"/>
          <w:sz w:val="32"/>
          <w:szCs w:val="32"/>
        </w:rPr>
      </w:pPr>
      <w:r>
        <w:rPr>
          <w:rFonts w:eastAsia="仿宋_GB2312"/>
          <w:color w:val="auto"/>
          <w:sz w:val="32"/>
          <w:szCs w:val="32"/>
        </w:rPr>
        <w:t>税收返还</w:t>
      </w:r>
      <w:del w:id="17" w:author="Administrator" w:date="2024-08-17T07:04:36Z">
        <w:r>
          <w:rPr>
            <w:rFonts w:hint="default" w:eastAsia="仿宋_GB2312"/>
            <w:color w:val="auto"/>
            <w:sz w:val="32"/>
            <w:szCs w:val="32"/>
            <w:lang w:val="en-US"/>
          </w:rPr>
          <w:delText>7702</w:delText>
        </w:r>
      </w:del>
      <w:ins w:id="18" w:author="Administrator" w:date="2024-08-17T07:04:36Z">
        <w:r>
          <w:rPr>
            <w:rFonts w:hint="eastAsia" w:eastAsia="仿宋_GB2312"/>
            <w:color w:val="auto"/>
            <w:sz w:val="32"/>
            <w:szCs w:val="32"/>
            <w:lang w:val="en-US" w:eastAsia="zh-CN"/>
          </w:rPr>
          <w:t>7796</w:t>
        </w:r>
      </w:ins>
      <w:r>
        <w:rPr>
          <w:rFonts w:hint="eastAsia" w:eastAsia="仿宋_GB2312"/>
          <w:color w:val="auto"/>
          <w:sz w:val="32"/>
          <w:szCs w:val="32"/>
        </w:rPr>
        <w:t>万元</w:t>
      </w:r>
      <w:r>
        <w:rPr>
          <w:rFonts w:eastAsia="仿宋_GB2312"/>
          <w:color w:val="auto"/>
          <w:sz w:val="32"/>
          <w:szCs w:val="32"/>
        </w:rPr>
        <w:t>，与上年持平。其中：</w:t>
      </w:r>
    </w:p>
    <w:p w14:paraId="768649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color w:val="auto"/>
          <w:sz w:val="32"/>
          <w:szCs w:val="32"/>
        </w:rPr>
      </w:pPr>
      <w:r>
        <w:rPr>
          <w:rFonts w:eastAsia="仿宋_GB2312"/>
          <w:color w:val="auto"/>
          <w:sz w:val="32"/>
          <w:szCs w:val="32"/>
        </w:rPr>
        <w:t>增值税税收返还</w:t>
      </w:r>
      <w:del w:id="19" w:author="Administrator" w:date="2024-08-17T07:05:27Z">
        <w:r>
          <w:rPr>
            <w:rFonts w:hint="default" w:eastAsia="仿宋_GB2312"/>
            <w:color w:val="auto"/>
            <w:sz w:val="32"/>
            <w:szCs w:val="32"/>
            <w:lang w:val="en-US"/>
          </w:rPr>
          <w:delText>4588</w:delText>
        </w:r>
      </w:del>
      <w:ins w:id="20" w:author="Administrator" w:date="2024-08-17T07:05:27Z">
        <w:r>
          <w:rPr>
            <w:rFonts w:hint="eastAsia" w:eastAsia="仿宋_GB2312"/>
            <w:color w:val="auto"/>
            <w:sz w:val="32"/>
            <w:szCs w:val="32"/>
            <w:lang w:val="en-US" w:eastAsia="zh-CN"/>
          </w:rPr>
          <w:t>1</w:t>
        </w:r>
      </w:ins>
      <w:ins w:id="21" w:author="Administrator" w:date="2024-08-17T07:05:28Z">
        <w:r>
          <w:rPr>
            <w:rFonts w:hint="eastAsia" w:eastAsia="仿宋_GB2312"/>
            <w:color w:val="auto"/>
            <w:sz w:val="32"/>
            <w:szCs w:val="32"/>
            <w:lang w:val="en-US" w:eastAsia="zh-CN"/>
          </w:rPr>
          <w:t>853</w:t>
        </w:r>
      </w:ins>
      <w:r>
        <w:rPr>
          <w:rFonts w:hint="eastAsia" w:eastAsia="仿宋_GB2312"/>
          <w:color w:val="auto"/>
          <w:sz w:val="32"/>
          <w:szCs w:val="32"/>
        </w:rPr>
        <w:t>万元</w:t>
      </w:r>
      <w:ins w:id="22" w:author="Administrator" w:date="2024-08-17T07:08:53Z">
        <w:r>
          <w:rPr>
            <w:rFonts w:hint="eastAsia" w:eastAsia="仿宋_GB2312"/>
            <w:color w:val="auto"/>
            <w:sz w:val="32"/>
            <w:szCs w:val="32"/>
            <w:lang w:eastAsia="zh-CN"/>
          </w:rPr>
          <w:t>；</w:t>
        </w:r>
      </w:ins>
      <w:del w:id="23" w:author="Administrator" w:date="2024-08-17T07:08:51Z">
        <w:r>
          <w:rPr>
            <w:rFonts w:eastAsia="仿宋_GB2312"/>
            <w:color w:val="auto"/>
            <w:sz w:val="32"/>
            <w:szCs w:val="32"/>
          </w:rPr>
          <w:delText>;</w:delText>
        </w:r>
      </w:del>
    </w:p>
    <w:p w14:paraId="48F635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color w:val="auto"/>
          <w:sz w:val="32"/>
          <w:szCs w:val="32"/>
        </w:rPr>
      </w:pPr>
      <w:r>
        <w:rPr>
          <w:rFonts w:eastAsia="仿宋_GB2312"/>
          <w:color w:val="auto"/>
          <w:sz w:val="32"/>
          <w:szCs w:val="32"/>
        </w:rPr>
        <w:t>消费税税收返还</w:t>
      </w:r>
      <w:r>
        <w:rPr>
          <w:rFonts w:hint="eastAsia" w:eastAsia="仿宋_GB2312"/>
          <w:color w:val="auto"/>
          <w:sz w:val="32"/>
          <w:szCs w:val="32"/>
        </w:rPr>
        <w:t>2万元</w:t>
      </w:r>
      <w:ins w:id="24" w:author="Administrator" w:date="2024-08-17T07:08:56Z">
        <w:r>
          <w:rPr>
            <w:rFonts w:hint="eastAsia" w:eastAsia="仿宋_GB2312"/>
            <w:color w:val="auto"/>
            <w:sz w:val="32"/>
            <w:szCs w:val="32"/>
            <w:lang w:eastAsia="zh-CN"/>
          </w:rPr>
          <w:t>；</w:t>
        </w:r>
      </w:ins>
      <w:del w:id="25" w:author="Administrator" w:date="2024-08-17T07:08:55Z">
        <w:r>
          <w:rPr>
            <w:rFonts w:eastAsia="仿宋_GB2312"/>
            <w:color w:val="auto"/>
            <w:sz w:val="32"/>
            <w:szCs w:val="32"/>
          </w:rPr>
          <w:delText>;</w:delText>
        </w:r>
      </w:del>
    </w:p>
    <w:p w14:paraId="3A15CF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color w:val="auto"/>
          <w:sz w:val="32"/>
          <w:szCs w:val="32"/>
        </w:rPr>
      </w:pPr>
      <w:r>
        <w:rPr>
          <w:rFonts w:eastAsia="仿宋_GB2312"/>
          <w:color w:val="auto"/>
          <w:sz w:val="32"/>
          <w:szCs w:val="32"/>
        </w:rPr>
        <w:t>所得税基数返还</w:t>
      </w:r>
      <w:r>
        <w:rPr>
          <w:rFonts w:hint="eastAsia" w:eastAsia="仿宋_GB2312"/>
          <w:color w:val="auto"/>
          <w:sz w:val="32"/>
          <w:szCs w:val="32"/>
        </w:rPr>
        <w:t>620万元</w:t>
      </w:r>
      <w:ins w:id="26" w:author="Administrator" w:date="2024-08-17T07:08:57Z">
        <w:r>
          <w:rPr>
            <w:rFonts w:hint="eastAsia" w:eastAsia="仿宋_GB2312"/>
            <w:color w:val="auto"/>
            <w:sz w:val="32"/>
            <w:szCs w:val="32"/>
            <w:lang w:eastAsia="zh-CN"/>
          </w:rPr>
          <w:t>；</w:t>
        </w:r>
      </w:ins>
      <w:del w:id="27" w:author="Administrator" w:date="2024-08-17T07:08:57Z">
        <w:r>
          <w:rPr>
            <w:rFonts w:eastAsia="仿宋_GB2312"/>
            <w:color w:val="auto"/>
            <w:sz w:val="32"/>
            <w:szCs w:val="32"/>
          </w:rPr>
          <w:delText>;</w:delText>
        </w:r>
      </w:del>
    </w:p>
    <w:p w14:paraId="1FB338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ins w:id="28" w:author="Administrator" w:date="2024-08-17T07:09:02Z"/>
          <w:rFonts w:hint="eastAsia" w:eastAsia="仿宋_GB2312"/>
          <w:color w:val="auto"/>
          <w:sz w:val="32"/>
          <w:szCs w:val="32"/>
          <w:lang w:eastAsia="zh-CN"/>
        </w:rPr>
      </w:pPr>
      <w:r>
        <w:rPr>
          <w:rFonts w:eastAsia="仿宋_GB2312"/>
          <w:color w:val="auto"/>
          <w:sz w:val="32"/>
          <w:szCs w:val="32"/>
        </w:rPr>
        <w:t>成品油税费改革税收返还</w:t>
      </w:r>
      <w:del w:id="29" w:author="Administrator" w:date="2024-08-17T07:05:42Z">
        <w:r>
          <w:rPr>
            <w:rFonts w:hint="default" w:eastAsia="仿宋_GB2312"/>
            <w:color w:val="auto"/>
            <w:sz w:val="32"/>
            <w:szCs w:val="32"/>
            <w:lang w:val="en-US"/>
          </w:rPr>
          <w:delText>1455</w:delText>
        </w:r>
      </w:del>
      <w:ins w:id="30" w:author="Administrator" w:date="2024-08-17T07:05:42Z">
        <w:r>
          <w:rPr>
            <w:rFonts w:hint="eastAsia" w:eastAsia="仿宋_GB2312"/>
            <w:color w:val="auto"/>
            <w:sz w:val="32"/>
            <w:szCs w:val="32"/>
            <w:lang w:val="en-US" w:eastAsia="zh-CN"/>
          </w:rPr>
          <w:t>1549</w:t>
        </w:r>
      </w:ins>
      <w:r>
        <w:rPr>
          <w:rFonts w:hint="eastAsia" w:eastAsia="仿宋_GB2312"/>
          <w:color w:val="auto"/>
          <w:sz w:val="32"/>
          <w:szCs w:val="32"/>
        </w:rPr>
        <w:t>万元</w:t>
      </w:r>
      <w:ins w:id="31" w:author="Administrator" w:date="2024-08-17T07:09:00Z">
        <w:r>
          <w:rPr>
            <w:rFonts w:hint="eastAsia" w:eastAsia="仿宋_GB2312"/>
            <w:color w:val="auto"/>
            <w:sz w:val="32"/>
            <w:szCs w:val="32"/>
            <w:lang w:eastAsia="zh-CN"/>
          </w:rPr>
          <w:t>；</w:t>
        </w:r>
      </w:ins>
    </w:p>
    <w:p w14:paraId="207C82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color w:val="auto"/>
          <w:sz w:val="32"/>
          <w:szCs w:val="32"/>
          <w:lang w:val="en-US" w:eastAsia="zh-CN"/>
        </w:rPr>
      </w:pPr>
      <w:del w:id="32" w:author="Administrator" w:date="2024-08-17T07:09:00Z">
        <w:r>
          <w:rPr>
            <w:rFonts w:eastAsia="仿宋_GB2312"/>
            <w:color w:val="auto"/>
            <w:sz w:val="32"/>
            <w:szCs w:val="32"/>
          </w:rPr>
          <w:delText>;</w:delText>
        </w:r>
      </w:del>
      <w:ins w:id="33" w:author="Administrator" w:date="2024-08-17T07:08:25Z">
        <w:r>
          <w:rPr>
            <w:rFonts w:hint="eastAsia" w:eastAsia="仿宋_GB2312"/>
            <w:color w:val="auto"/>
            <w:sz w:val="32"/>
            <w:szCs w:val="32"/>
          </w:rPr>
          <w:t>增值税“五五分享”税收返还收入</w:t>
        </w:r>
      </w:ins>
      <w:ins w:id="34" w:author="Administrator" w:date="2024-08-17T07:08:37Z">
        <w:r>
          <w:rPr>
            <w:rFonts w:hint="eastAsia" w:eastAsia="仿宋_GB2312"/>
            <w:color w:val="auto"/>
            <w:sz w:val="32"/>
            <w:szCs w:val="32"/>
            <w:lang w:val="en-US" w:eastAsia="zh-CN"/>
          </w:rPr>
          <w:t>2</w:t>
        </w:r>
      </w:ins>
      <w:ins w:id="35" w:author="Administrator" w:date="2024-08-17T07:08:38Z">
        <w:r>
          <w:rPr>
            <w:rFonts w:hint="eastAsia" w:eastAsia="仿宋_GB2312"/>
            <w:color w:val="auto"/>
            <w:sz w:val="32"/>
            <w:szCs w:val="32"/>
            <w:lang w:val="en-US" w:eastAsia="zh-CN"/>
          </w:rPr>
          <w:t>735</w:t>
        </w:r>
      </w:ins>
      <w:ins w:id="36" w:author="Administrator" w:date="2024-08-17T07:08:41Z">
        <w:r>
          <w:rPr>
            <w:rFonts w:hint="eastAsia" w:eastAsia="仿宋_GB2312"/>
            <w:color w:val="auto"/>
            <w:sz w:val="32"/>
            <w:szCs w:val="32"/>
            <w:lang w:val="en-US" w:eastAsia="zh-CN"/>
          </w:rPr>
          <w:t>万元</w:t>
        </w:r>
      </w:ins>
      <w:ins w:id="37" w:author="Administrator" w:date="2024-08-17T07:08:42Z">
        <w:r>
          <w:rPr>
            <w:rFonts w:hint="eastAsia" w:eastAsia="仿宋_GB2312"/>
            <w:color w:val="auto"/>
            <w:sz w:val="32"/>
            <w:szCs w:val="32"/>
            <w:lang w:val="en-US" w:eastAsia="zh-CN"/>
          </w:rPr>
          <w:t>；</w:t>
        </w:r>
      </w:ins>
    </w:p>
    <w:p w14:paraId="085EB0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color w:val="auto"/>
          <w:sz w:val="32"/>
          <w:szCs w:val="32"/>
        </w:rPr>
      </w:pPr>
      <w:r>
        <w:rPr>
          <w:rFonts w:eastAsia="仿宋_GB2312"/>
          <w:color w:val="auto"/>
          <w:sz w:val="32"/>
          <w:szCs w:val="32"/>
        </w:rPr>
        <w:t>其他税收返还</w:t>
      </w:r>
      <w:r>
        <w:rPr>
          <w:rFonts w:hint="eastAsia" w:eastAsia="仿宋_GB2312"/>
          <w:color w:val="auto"/>
          <w:sz w:val="32"/>
          <w:szCs w:val="32"/>
        </w:rPr>
        <w:t>1037万元。</w:t>
      </w:r>
    </w:p>
    <w:p w14:paraId="37361E3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eastAsia="楷体_GB2312"/>
          <w:b/>
          <w:color w:val="auto"/>
          <w:sz w:val="32"/>
          <w:szCs w:val="32"/>
          <w:lang w:eastAsia="zh-CN"/>
        </w:rPr>
      </w:pPr>
      <w:r>
        <w:rPr>
          <w:rFonts w:eastAsia="楷体_GB2312"/>
          <w:b/>
          <w:color w:val="auto"/>
          <w:sz w:val="32"/>
          <w:szCs w:val="32"/>
        </w:rPr>
        <w:t>（二）一般性转移支付</w:t>
      </w:r>
      <w:r>
        <w:rPr>
          <w:rFonts w:hint="eastAsia" w:eastAsia="楷体_GB2312"/>
          <w:b/>
          <w:color w:val="auto"/>
          <w:sz w:val="32"/>
          <w:szCs w:val="32"/>
          <w:lang w:eastAsia="zh-CN"/>
        </w:rPr>
        <w:t>收入</w:t>
      </w:r>
    </w:p>
    <w:p w14:paraId="07489D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highlight w:val="none"/>
          <w:rPrChange w:id="38" w:author="WPS_1675132163" w:date="2024-09-29T11:40:18Z">
            <w:rPr>
              <w:rFonts w:eastAsia="仿宋_GB2312"/>
              <w:color w:val="000000"/>
              <w:sz w:val="32"/>
              <w:szCs w:val="32"/>
            </w:rPr>
          </w:rPrChange>
        </w:rPr>
      </w:pPr>
      <w:r>
        <w:rPr>
          <w:rFonts w:hint="eastAsia" w:eastAsia="仿宋_GB2312"/>
          <w:color w:val="000000"/>
          <w:sz w:val="32"/>
          <w:szCs w:val="32"/>
          <w:highlight w:val="none"/>
          <w:rPrChange w:id="39" w:author="WPS_1675132163" w:date="2024-09-29T11:40:18Z">
            <w:rPr>
              <w:rFonts w:hint="eastAsia" w:eastAsia="仿宋_GB2312"/>
              <w:color w:val="000000"/>
              <w:sz w:val="32"/>
              <w:szCs w:val="32"/>
            </w:rPr>
          </w:rPrChange>
        </w:rPr>
        <w:t>202</w:t>
      </w:r>
      <w:del w:id="40" w:author="Administrator" w:date="2024-08-17T07:09:13Z">
        <w:r>
          <w:rPr>
            <w:rFonts w:hint="default" w:eastAsia="仿宋_GB2312"/>
            <w:color w:val="000000"/>
            <w:sz w:val="32"/>
            <w:szCs w:val="32"/>
            <w:highlight w:val="none"/>
            <w:lang w:val="en-US" w:eastAsia="zh-CN"/>
            <w:rPrChange w:id="41" w:author="WPS_1675132163" w:date="2024-09-29T11:40:18Z">
              <w:rPr>
                <w:rFonts w:hint="default" w:eastAsia="仿宋_GB2312"/>
                <w:color w:val="000000"/>
                <w:sz w:val="32"/>
                <w:szCs w:val="32"/>
                <w:lang w:val="en-US" w:eastAsia="zh-CN"/>
              </w:rPr>
            </w:rPrChange>
          </w:rPr>
          <w:delText>2</w:delText>
        </w:r>
      </w:del>
      <w:ins w:id="42" w:author="Administrator" w:date="2024-08-17T07:09:13Z">
        <w:r>
          <w:rPr>
            <w:rFonts w:hint="eastAsia" w:eastAsia="仿宋_GB2312"/>
            <w:color w:val="000000"/>
            <w:sz w:val="32"/>
            <w:szCs w:val="32"/>
            <w:highlight w:val="none"/>
            <w:lang w:val="en-US" w:eastAsia="zh-CN"/>
            <w:rPrChange w:id="43" w:author="WPS_1675132163" w:date="2024-09-29T11:40:18Z">
              <w:rPr>
                <w:rFonts w:hint="eastAsia" w:eastAsia="仿宋_GB2312"/>
                <w:color w:val="000000"/>
                <w:sz w:val="32"/>
                <w:szCs w:val="32"/>
                <w:lang w:val="en-US" w:eastAsia="zh-CN"/>
              </w:rPr>
            </w:rPrChange>
          </w:rPr>
          <w:t>3</w:t>
        </w:r>
      </w:ins>
      <w:r>
        <w:rPr>
          <w:rFonts w:hint="eastAsia" w:eastAsia="仿宋_GB2312"/>
          <w:color w:val="000000"/>
          <w:sz w:val="32"/>
          <w:szCs w:val="32"/>
          <w:highlight w:val="none"/>
          <w:rPrChange w:id="44" w:author="WPS_1675132163" w:date="2024-09-29T11:40:18Z">
            <w:rPr>
              <w:rFonts w:hint="eastAsia" w:eastAsia="仿宋_GB2312"/>
              <w:color w:val="000000"/>
              <w:sz w:val="32"/>
              <w:szCs w:val="32"/>
            </w:rPr>
          </w:rPrChange>
        </w:rPr>
        <w:t>年东安县</w:t>
      </w:r>
      <w:r>
        <w:rPr>
          <w:rFonts w:eastAsia="仿宋_GB2312"/>
          <w:color w:val="000000"/>
          <w:sz w:val="32"/>
          <w:szCs w:val="32"/>
          <w:highlight w:val="none"/>
          <w:rPrChange w:id="45" w:author="WPS_1675132163" w:date="2024-09-29T11:40:18Z">
            <w:rPr>
              <w:rFonts w:eastAsia="仿宋_GB2312"/>
              <w:color w:val="000000"/>
              <w:sz w:val="32"/>
              <w:szCs w:val="32"/>
            </w:rPr>
          </w:rPrChange>
        </w:rPr>
        <w:t>一般性转移支付</w:t>
      </w:r>
      <w:r>
        <w:rPr>
          <w:rFonts w:hint="eastAsia" w:eastAsia="仿宋_GB2312"/>
          <w:color w:val="000000"/>
          <w:sz w:val="32"/>
          <w:szCs w:val="32"/>
          <w:highlight w:val="none"/>
          <w:rPrChange w:id="46" w:author="WPS_1675132163" w:date="2024-09-29T11:40:18Z">
            <w:rPr>
              <w:rFonts w:hint="eastAsia" w:eastAsia="仿宋_GB2312"/>
              <w:color w:val="000000"/>
              <w:sz w:val="32"/>
              <w:szCs w:val="32"/>
            </w:rPr>
          </w:rPrChange>
        </w:rPr>
        <w:t>收入</w:t>
      </w:r>
      <w:del w:id="47" w:author="Administrator" w:date="2024-08-17T07:09:45Z">
        <w:r>
          <w:rPr>
            <w:rFonts w:hint="eastAsia" w:eastAsia="仿宋_GB2312"/>
            <w:color w:val="000000"/>
            <w:sz w:val="32"/>
            <w:szCs w:val="32"/>
            <w:highlight w:val="none"/>
            <w:lang w:val="en-US" w:eastAsia="zh-CN"/>
            <w:rPrChange w:id="48" w:author="WPS_1675132163" w:date="2024-09-29T11:40:18Z">
              <w:rPr>
                <w:rFonts w:hint="eastAsia" w:eastAsia="仿宋_GB2312"/>
                <w:color w:val="000000"/>
                <w:sz w:val="32"/>
                <w:szCs w:val="32"/>
                <w:lang w:val="en-US" w:eastAsia="zh-CN"/>
              </w:rPr>
            </w:rPrChange>
          </w:rPr>
          <w:delText>2</w:delText>
        </w:r>
      </w:del>
      <w:del w:id="49" w:author="Administrator" w:date="2024-08-17T07:09:22Z">
        <w:r>
          <w:rPr>
            <w:rFonts w:hint="default" w:eastAsia="仿宋_GB2312"/>
            <w:color w:val="000000"/>
            <w:sz w:val="32"/>
            <w:szCs w:val="32"/>
            <w:highlight w:val="none"/>
            <w:lang w:val="en-US" w:eastAsia="zh-CN"/>
            <w:rPrChange w:id="50" w:author="WPS_1675132163" w:date="2024-09-29T11:40:18Z">
              <w:rPr>
                <w:rFonts w:hint="default" w:eastAsia="仿宋_GB2312"/>
                <w:color w:val="000000"/>
                <w:sz w:val="32"/>
                <w:szCs w:val="32"/>
                <w:lang w:val="en-US" w:eastAsia="zh-CN"/>
              </w:rPr>
            </w:rPrChange>
          </w:rPr>
          <w:delText>53469</w:delText>
        </w:r>
      </w:del>
      <w:ins w:id="51" w:author="Administrator" w:date="2024-08-17T07:09:22Z">
        <w:r>
          <w:rPr>
            <w:rFonts w:hint="eastAsia" w:eastAsia="仿宋_GB2312"/>
            <w:color w:val="000000"/>
            <w:sz w:val="32"/>
            <w:szCs w:val="32"/>
            <w:highlight w:val="none"/>
            <w:lang w:val="en-US" w:eastAsia="zh-CN"/>
            <w:rPrChange w:id="52" w:author="WPS_1675132163" w:date="2024-09-29T11:40:18Z">
              <w:rPr>
                <w:rFonts w:hint="eastAsia" w:eastAsia="仿宋_GB2312"/>
                <w:color w:val="000000"/>
                <w:sz w:val="32"/>
                <w:szCs w:val="32"/>
                <w:lang w:val="en-US" w:eastAsia="zh-CN"/>
              </w:rPr>
            </w:rPrChange>
          </w:rPr>
          <w:t>24</w:t>
        </w:r>
      </w:ins>
      <w:ins w:id="53" w:author="Administrator" w:date="2024-08-17T07:09:23Z">
        <w:r>
          <w:rPr>
            <w:rFonts w:hint="eastAsia" w:eastAsia="仿宋_GB2312"/>
            <w:color w:val="000000"/>
            <w:sz w:val="32"/>
            <w:szCs w:val="32"/>
            <w:highlight w:val="none"/>
            <w:lang w:val="en-US" w:eastAsia="zh-CN"/>
            <w:rPrChange w:id="54" w:author="WPS_1675132163" w:date="2024-09-29T11:40:18Z">
              <w:rPr>
                <w:rFonts w:hint="eastAsia" w:eastAsia="仿宋_GB2312"/>
                <w:color w:val="000000"/>
                <w:sz w:val="32"/>
                <w:szCs w:val="32"/>
                <w:lang w:val="en-US" w:eastAsia="zh-CN"/>
              </w:rPr>
            </w:rPrChange>
          </w:rPr>
          <w:t>9</w:t>
        </w:r>
      </w:ins>
      <w:ins w:id="55" w:author="Administrator" w:date="2024-08-17T07:09:25Z">
        <w:r>
          <w:rPr>
            <w:rFonts w:hint="eastAsia" w:eastAsia="仿宋_GB2312"/>
            <w:color w:val="000000"/>
            <w:sz w:val="32"/>
            <w:szCs w:val="32"/>
            <w:highlight w:val="none"/>
            <w:lang w:val="en-US" w:eastAsia="zh-CN"/>
            <w:rPrChange w:id="56" w:author="WPS_1675132163" w:date="2024-09-29T11:40:18Z">
              <w:rPr>
                <w:rFonts w:hint="eastAsia" w:eastAsia="仿宋_GB2312"/>
                <w:color w:val="000000"/>
                <w:sz w:val="32"/>
                <w:szCs w:val="32"/>
                <w:lang w:val="en-US" w:eastAsia="zh-CN"/>
              </w:rPr>
            </w:rPrChange>
          </w:rPr>
          <w:t>79</w:t>
        </w:r>
      </w:ins>
      <w:ins w:id="57" w:author="Administrator" w:date="2024-08-17T07:09:26Z">
        <w:r>
          <w:rPr>
            <w:rFonts w:hint="eastAsia" w:eastAsia="仿宋_GB2312"/>
            <w:color w:val="000000"/>
            <w:sz w:val="32"/>
            <w:szCs w:val="32"/>
            <w:highlight w:val="none"/>
            <w:lang w:val="en-US" w:eastAsia="zh-CN"/>
            <w:rPrChange w:id="58" w:author="WPS_1675132163" w:date="2024-09-29T11:40:18Z">
              <w:rPr>
                <w:rFonts w:hint="eastAsia" w:eastAsia="仿宋_GB2312"/>
                <w:color w:val="000000"/>
                <w:sz w:val="32"/>
                <w:szCs w:val="32"/>
                <w:lang w:val="en-US" w:eastAsia="zh-CN"/>
              </w:rPr>
            </w:rPrChange>
          </w:rPr>
          <w:t>1</w:t>
        </w:r>
      </w:ins>
      <w:r>
        <w:rPr>
          <w:rFonts w:hint="eastAsia" w:eastAsia="仿宋_GB2312"/>
          <w:color w:val="000000"/>
          <w:sz w:val="32"/>
          <w:szCs w:val="32"/>
          <w:highlight w:val="none"/>
          <w:rPrChange w:id="59" w:author="WPS_1675132163" w:date="2024-09-29T11:40:18Z">
            <w:rPr>
              <w:rFonts w:hint="eastAsia" w:eastAsia="仿宋_GB2312"/>
              <w:color w:val="000000"/>
              <w:sz w:val="32"/>
              <w:szCs w:val="32"/>
            </w:rPr>
          </w:rPrChange>
        </w:rPr>
        <w:t>万元</w:t>
      </w:r>
      <w:r>
        <w:rPr>
          <w:rFonts w:eastAsia="仿宋_GB2312"/>
          <w:color w:val="000000"/>
          <w:sz w:val="32"/>
          <w:szCs w:val="32"/>
          <w:highlight w:val="none"/>
          <w:rPrChange w:id="60" w:author="WPS_1675132163" w:date="2024-09-29T11:40:18Z">
            <w:rPr>
              <w:rFonts w:eastAsia="仿宋_GB2312"/>
              <w:color w:val="000000"/>
              <w:sz w:val="32"/>
              <w:szCs w:val="32"/>
            </w:rPr>
          </w:rPrChange>
        </w:rPr>
        <w:t>，比上年</w:t>
      </w:r>
      <w:del w:id="61" w:author="Administrator" w:date="2024-08-17T07:10:02Z">
        <w:r>
          <w:rPr>
            <w:rFonts w:hint="default" w:eastAsia="仿宋_GB2312"/>
            <w:color w:val="000000"/>
            <w:sz w:val="32"/>
            <w:szCs w:val="32"/>
            <w:highlight w:val="none"/>
            <w:lang w:val="en-US" w:eastAsia="zh-CN"/>
            <w:rPrChange w:id="62" w:author="WPS_1675132163" w:date="2024-09-29T11:40:18Z">
              <w:rPr>
                <w:rFonts w:hint="default" w:eastAsia="仿宋_GB2312"/>
                <w:color w:val="000000"/>
                <w:sz w:val="32"/>
                <w:szCs w:val="32"/>
                <w:lang w:val="en-US" w:eastAsia="zh-CN"/>
              </w:rPr>
            </w:rPrChange>
          </w:rPr>
          <w:delText>增加32272</w:delText>
        </w:r>
      </w:del>
      <w:ins w:id="63" w:author="Administrator" w:date="2024-08-17T07:10:09Z">
        <w:r>
          <w:rPr>
            <w:rFonts w:hint="eastAsia" w:eastAsia="仿宋_GB2312"/>
            <w:color w:val="000000"/>
            <w:sz w:val="32"/>
            <w:szCs w:val="32"/>
            <w:highlight w:val="none"/>
            <w:lang w:val="en-US" w:eastAsia="zh-CN"/>
            <w:rPrChange w:id="64" w:author="WPS_1675132163" w:date="2024-09-29T11:40:18Z">
              <w:rPr>
                <w:rFonts w:hint="eastAsia" w:eastAsia="仿宋_GB2312"/>
                <w:color w:val="000000"/>
                <w:sz w:val="32"/>
                <w:szCs w:val="32"/>
                <w:lang w:val="en-US" w:eastAsia="zh-CN"/>
              </w:rPr>
            </w:rPrChange>
          </w:rPr>
          <w:t>减少</w:t>
        </w:r>
      </w:ins>
      <w:ins w:id="65" w:author="Administrator" w:date="2024-08-17T07:10:16Z">
        <w:r>
          <w:rPr>
            <w:rFonts w:hint="eastAsia" w:eastAsia="仿宋_GB2312"/>
            <w:color w:val="000000"/>
            <w:sz w:val="32"/>
            <w:szCs w:val="32"/>
            <w:highlight w:val="none"/>
            <w:lang w:val="en-US" w:eastAsia="zh-CN"/>
            <w:rPrChange w:id="66" w:author="WPS_1675132163" w:date="2024-09-29T11:40:18Z">
              <w:rPr>
                <w:rFonts w:hint="eastAsia" w:eastAsia="仿宋_GB2312"/>
                <w:color w:val="000000"/>
                <w:sz w:val="32"/>
                <w:szCs w:val="32"/>
                <w:lang w:val="en-US" w:eastAsia="zh-CN"/>
              </w:rPr>
            </w:rPrChange>
          </w:rPr>
          <w:t>3</w:t>
        </w:r>
      </w:ins>
      <w:ins w:id="67" w:author="Administrator" w:date="2024-08-17T07:16:58Z">
        <w:r>
          <w:rPr>
            <w:rFonts w:hint="eastAsia" w:eastAsia="仿宋_GB2312"/>
            <w:color w:val="000000"/>
            <w:sz w:val="32"/>
            <w:szCs w:val="32"/>
            <w:highlight w:val="none"/>
            <w:lang w:val="en-US" w:eastAsia="zh-CN"/>
            <w:rPrChange w:id="68" w:author="WPS_1675132163" w:date="2024-09-29T11:40:18Z">
              <w:rPr>
                <w:rFonts w:hint="eastAsia" w:eastAsia="仿宋_GB2312"/>
                <w:color w:val="000000"/>
                <w:sz w:val="32"/>
                <w:szCs w:val="32"/>
                <w:lang w:val="en-US" w:eastAsia="zh-CN"/>
              </w:rPr>
            </w:rPrChange>
          </w:rPr>
          <w:t>67</w:t>
        </w:r>
      </w:ins>
      <w:ins w:id="69" w:author="Administrator" w:date="2024-08-17T07:16:59Z">
        <w:r>
          <w:rPr>
            <w:rFonts w:hint="eastAsia" w:eastAsia="仿宋_GB2312"/>
            <w:color w:val="000000"/>
            <w:sz w:val="32"/>
            <w:szCs w:val="32"/>
            <w:highlight w:val="none"/>
            <w:lang w:val="en-US" w:eastAsia="zh-CN"/>
            <w:rPrChange w:id="70" w:author="WPS_1675132163" w:date="2024-09-29T11:40:18Z">
              <w:rPr>
                <w:rFonts w:hint="eastAsia" w:eastAsia="仿宋_GB2312"/>
                <w:color w:val="000000"/>
                <w:sz w:val="32"/>
                <w:szCs w:val="32"/>
                <w:lang w:val="en-US" w:eastAsia="zh-CN"/>
              </w:rPr>
            </w:rPrChange>
          </w:rPr>
          <w:t>8</w:t>
        </w:r>
      </w:ins>
      <w:r>
        <w:rPr>
          <w:rFonts w:hint="eastAsia" w:eastAsia="仿宋_GB2312"/>
          <w:color w:val="000000"/>
          <w:sz w:val="32"/>
          <w:szCs w:val="32"/>
          <w:highlight w:val="none"/>
          <w:rPrChange w:id="71" w:author="WPS_1675132163" w:date="2024-09-29T11:40:18Z">
            <w:rPr>
              <w:rFonts w:hint="eastAsia" w:eastAsia="仿宋_GB2312"/>
              <w:color w:val="000000"/>
              <w:sz w:val="32"/>
              <w:szCs w:val="32"/>
            </w:rPr>
          </w:rPrChange>
        </w:rPr>
        <w:t>万元</w:t>
      </w:r>
      <w:r>
        <w:rPr>
          <w:rFonts w:eastAsia="仿宋_GB2312"/>
          <w:color w:val="000000"/>
          <w:sz w:val="32"/>
          <w:szCs w:val="32"/>
          <w:highlight w:val="none"/>
          <w:rPrChange w:id="72" w:author="WPS_1675132163" w:date="2024-09-29T11:40:18Z">
            <w:rPr>
              <w:rFonts w:eastAsia="仿宋_GB2312"/>
              <w:color w:val="000000"/>
              <w:sz w:val="32"/>
              <w:szCs w:val="32"/>
            </w:rPr>
          </w:rPrChange>
        </w:rPr>
        <w:t>，</w:t>
      </w:r>
      <w:del w:id="73" w:author="Administrator" w:date="2024-08-17T07:10:23Z">
        <w:r>
          <w:rPr>
            <w:rFonts w:hint="default" w:eastAsia="仿宋_GB2312"/>
            <w:color w:val="000000"/>
            <w:sz w:val="32"/>
            <w:szCs w:val="32"/>
            <w:highlight w:val="none"/>
            <w:lang w:val="en-US" w:eastAsia="zh-CN"/>
            <w:rPrChange w:id="74" w:author="WPS_1675132163" w:date="2024-09-29T11:40:18Z">
              <w:rPr>
                <w:rFonts w:hint="default" w:eastAsia="仿宋_GB2312"/>
                <w:color w:val="000000"/>
                <w:sz w:val="32"/>
                <w:szCs w:val="32"/>
                <w:lang w:val="en-US" w:eastAsia="zh-CN"/>
              </w:rPr>
            </w:rPrChange>
          </w:rPr>
          <w:delText>增长14.59</w:delText>
        </w:r>
      </w:del>
      <w:ins w:id="75" w:author="Administrator" w:date="2024-08-17T07:10:26Z">
        <w:r>
          <w:rPr>
            <w:rFonts w:hint="eastAsia" w:eastAsia="仿宋_GB2312"/>
            <w:color w:val="000000"/>
            <w:sz w:val="32"/>
            <w:szCs w:val="32"/>
            <w:highlight w:val="none"/>
            <w:lang w:val="en-US" w:eastAsia="zh-CN"/>
            <w:rPrChange w:id="76" w:author="WPS_1675132163" w:date="2024-09-29T11:40:18Z">
              <w:rPr>
                <w:rFonts w:hint="eastAsia" w:eastAsia="仿宋_GB2312"/>
                <w:color w:val="000000"/>
                <w:sz w:val="32"/>
                <w:szCs w:val="32"/>
                <w:lang w:val="en-US" w:eastAsia="zh-CN"/>
              </w:rPr>
            </w:rPrChange>
          </w:rPr>
          <w:t>下降</w:t>
        </w:r>
      </w:ins>
      <w:ins w:id="77" w:author="Administrator" w:date="2024-08-17T07:10:37Z">
        <w:r>
          <w:rPr>
            <w:rFonts w:hint="eastAsia" w:eastAsia="仿宋_GB2312"/>
            <w:color w:val="000000"/>
            <w:sz w:val="32"/>
            <w:szCs w:val="32"/>
            <w:highlight w:val="none"/>
            <w:lang w:val="en-US" w:eastAsia="zh-CN"/>
            <w:rPrChange w:id="78" w:author="WPS_1675132163" w:date="2024-09-29T11:40:18Z">
              <w:rPr>
                <w:rFonts w:hint="eastAsia" w:eastAsia="仿宋_GB2312"/>
                <w:color w:val="000000"/>
                <w:sz w:val="32"/>
                <w:szCs w:val="32"/>
                <w:lang w:val="en-US" w:eastAsia="zh-CN"/>
              </w:rPr>
            </w:rPrChange>
          </w:rPr>
          <w:t>1</w:t>
        </w:r>
      </w:ins>
      <w:ins w:id="79" w:author="Administrator" w:date="2024-08-17T07:10:38Z">
        <w:r>
          <w:rPr>
            <w:rFonts w:hint="eastAsia" w:eastAsia="仿宋_GB2312"/>
            <w:color w:val="000000"/>
            <w:sz w:val="32"/>
            <w:szCs w:val="32"/>
            <w:highlight w:val="none"/>
            <w:lang w:val="en-US" w:eastAsia="zh-CN"/>
            <w:rPrChange w:id="80" w:author="WPS_1675132163" w:date="2024-09-29T11:40:18Z">
              <w:rPr>
                <w:rFonts w:hint="eastAsia" w:eastAsia="仿宋_GB2312"/>
                <w:color w:val="000000"/>
                <w:sz w:val="32"/>
                <w:szCs w:val="32"/>
                <w:lang w:val="en-US" w:eastAsia="zh-CN"/>
              </w:rPr>
            </w:rPrChange>
          </w:rPr>
          <w:t>.4</w:t>
        </w:r>
      </w:ins>
      <w:ins w:id="81" w:author="Administrator" w:date="2024-08-17T07:17:03Z">
        <w:r>
          <w:rPr>
            <w:rFonts w:hint="eastAsia" w:eastAsia="仿宋_GB2312"/>
            <w:color w:val="000000"/>
            <w:sz w:val="32"/>
            <w:szCs w:val="32"/>
            <w:highlight w:val="none"/>
            <w:lang w:val="en-US" w:eastAsia="zh-CN"/>
            <w:rPrChange w:id="82" w:author="WPS_1675132163" w:date="2024-09-29T11:40:18Z">
              <w:rPr>
                <w:rFonts w:hint="eastAsia" w:eastAsia="仿宋_GB2312"/>
                <w:color w:val="000000"/>
                <w:sz w:val="32"/>
                <w:szCs w:val="32"/>
                <w:lang w:val="en-US" w:eastAsia="zh-CN"/>
              </w:rPr>
            </w:rPrChange>
          </w:rPr>
          <w:t>5</w:t>
        </w:r>
      </w:ins>
      <w:r>
        <w:rPr>
          <w:rFonts w:hint="eastAsia" w:eastAsia="仿宋_GB2312"/>
          <w:color w:val="000000"/>
          <w:sz w:val="32"/>
          <w:szCs w:val="32"/>
          <w:highlight w:val="none"/>
          <w:rPrChange w:id="83" w:author="WPS_1675132163" w:date="2024-09-29T11:40:18Z">
            <w:rPr>
              <w:rFonts w:hint="eastAsia" w:eastAsia="仿宋_GB2312"/>
              <w:color w:val="000000"/>
              <w:sz w:val="32"/>
              <w:szCs w:val="32"/>
            </w:rPr>
          </w:rPrChange>
        </w:rPr>
        <w:t>%</w:t>
      </w:r>
      <w:r>
        <w:rPr>
          <w:rFonts w:hint="eastAsia" w:eastAsia="仿宋_GB2312"/>
          <w:color w:val="000000"/>
          <w:sz w:val="32"/>
          <w:szCs w:val="32"/>
          <w:highlight w:val="none"/>
          <w:lang w:eastAsia="zh-CN"/>
          <w:rPrChange w:id="84" w:author="WPS_1675132163" w:date="2024-09-29T11:40:18Z">
            <w:rPr>
              <w:rFonts w:hint="eastAsia" w:eastAsia="仿宋_GB2312"/>
              <w:color w:val="000000"/>
              <w:sz w:val="32"/>
              <w:szCs w:val="32"/>
              <w:lang w:eastAsia="zh-CN"/>
            </w:rPr>
          </w:rPrChange>
        </w:rPr>
        <w:t>。</w:t>
      </w:r>
      <w:r>
        <w:rPr>
          <w:rFonts w:eastAsia="仿宋_GB2312"/>
          <w:color w:val="000000"/>
          <w:sz w:val="32"/>
          <w:szCs w:val="32"/>
          <w:highlight w:val="none"/>
          <w:rPrChange w:id="85" w:author="WPS_1675132163" w:date="2024-09-29T11:40:18Z">
            <w:rPr>
              <w:rFonts w:eastAsia="仿宋_GB2312"/>
              <w:color w:val="000000"/>
              <w:sz w:val="32"/>
              <w:szCs w:val="32"/>
            </w:rPr>
          </w:rPrChange>
        </w:rPr>
        <w:t>其中：</w:t>
      </w:r>
    </w:p>
    <w:p w14:paraId="06580063">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highlight w:val="none"/>
          <w:rPrChange w:id="86" w:author="WPS_1675132163" w:date="2024-09-29T11:40:18Z">
            <w:rPr>
              <w:rFonts w:eastAsia="仿宋_GB2312"/>
              <w:color w:val="000000"/>
              <w:sz w:val="32"/>
              <w:szCs w:val="32"/>
            </w:rPr>
          </w:rPrChange>
        </w:rPr>
      </w:pPr>
      <w:r>
        <w:rPr>
          <w:rFonts w:hint="eastAsia" w:eastAsia="仿宋_GB2312"/>
          <w:color w:val="000000"/>
          <w:sz w:val="32"/>
          <w:szCs w:val="32"/>
          <w:highlight w:val="none"/>
          <w:rPrChange w:id="87" w:author="WPS_1675132163" w:date="2024-09-29T11:40:18Z">
            <w:rPr>
              <w:rFonts w:hint="eastAsia" w:eastAsia="仿宋_GB2312"/>
              <w:color w:val="000000"/>
              <w:sz w:val="32"/>
              <w:szCs w:val="32"/>
            </w:rPr>
          </w:rPrChange>
        </w:rPr>
        <w:t>体制补助收入197万元，与上年持平；</w:t>
      </w:r>
    </w:p>
    <w:p w14:paraId="6569160E">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highlight w:val="none"/>
          <w:rPrChange w:id="88" w:author="WPS_1675132163" w:date="2024-09-29T11:40:18Z">
            <w:rPr>
              <w:rFonts w:eastAsia="仿宋_GB2312"/>
              <w:color w:val="000000"/>
              <w:sz w:val="32"/>
              <w:szCs w:val="32"/>
            </w:rPr>
          </w:rPrChange>
        </w:rPr>
      </w:pPr>
      <w:r>
        <w:rPr>
          <w:rFonts w:eastAsia="仿宋_GB2312"/>
          <w:color w:val="000000"/>
          <w:sz w:val="32"/>
          <w:szCs w:val="32"/>
          <w:highlight w:val="none"/>
          <w:rPrChange w:id="89" w:author="WPS_1675132163" w:date="2024-09-29T11:40:18Z">
            <w:rPr>
              <w:rFonts w:eastAsia="仿宋_GB2312"/>
              <w:color w:val="000000"/>
              <w:sz w:val="32"/>
              <w:szCs w:val="32"/>
            </w:rPr>
          </w:rPrChange>
        </w:rPr>
        <w:t>均衡性转移支付</w:t>
      </w:r>
      <w:r>
        <w:rPr>
          <w:rFonts w:hint="eastAsia" w:eastAsia="仿宋_GB2312"/>
          <w:color w:val="000000"/>
          <w:sz w:val="32"/>
          <w:szCs w:val="32"/>
          <w:highlight w:val="none"/>
          <w:rPrChange w:id="90" w:author="WPS_1675132163" w:date="2024-09-29T11:40:18Z">
            <w:rPr>
              <w:rFonts w:hint="eastAsia" w:eastAsia="仿宋_GB2312"/>
              <w:color w:val="000000"/>
              <w:sz w:val="32"/>
              <w:szCs w:val="32"/>
            </w:rPr>
          </w:rPrChange>
        </w:rPr>
        <w:t>收入</w:t>
      </w:r>
      <w:del w:id="91" w:author="Administrator" w:date="2024-08-17T07:17:16Z">
        <w:r>
          <w:rPr>
            <w:rFonts w:hint="default" w:eastAsia="仿宋_GB2312"/>
            <w:color w:val="000000"/>
            <w:sz w:val="32"/>
            <w:szCs w:val="32"/>
            <w:highlight w:val="none"/>
            <w:lang w:val="en-US" w:eastAsia="zh-CN"/>
            <w:rPrChange w:id="92" w:author="WPS_1675132163" w:date="2024-09-29T11:40:18Z">
              <w:rPr>
                <w:rFonts w:hint="default" w:eastAsia="仿宋_GB2312"/>
                <w:color w:val="000000"/>
                <w:sz w:val="32"/>
                <w:szCs w:val="32"/>
                <w:lang w:val="en-US" w:eastAsia="zh-CN"/>
              </w:rPr>
            </w:rPrChange>
          </w:rPr>
          <w:delText>6198</w:delText>
        </w:r>
      </w:del>
      <w:ins w:id="93" w:author="Administrator" w:date="2024-08-17T07:17:16Z">
        <w:r>
          <w:rPr>
            <w:rFonts w:hint="eastAsia" w:eastAsia="仿宋_GB2312"/>
            <w:color w:val="000000"/>
            <w:sz w:val="32"/>
            <w:szCs w:val="32"/>
            <w:highlight w:val="none"/>
            <w:lang w:val="en-US" w:eastAsia="zh-CN"/>
            <w:rPrChange w:id="94" w:author="WPS_1675132163" w:date="2024-09-29T11:40:18Z">
              <w:rPr>
                <w:rFonts w:hint="eastAsia" w:eastAsia="仿宋_GB2312"/>
                <w:color w:val="000000"/>
                <w:sz w:val="32"/>
                <w:szCs w:val="32"/>
                <w:lang w:val="en-US" w:eastAsia="zh-CN"/>
              </w:rPr>
            </w:rPrChange>
          </w:rPr>
          <w:t>6804</w:t>
        </w:r>
      </w:ins>
      <w:ins w:id="95" w:author="Administrator" w:date="2024-08-17T07:17:17Z">
        <w:r>
          <w:rPr>
            <w:rFonts w:hint="eastAsia" w:eastAsia="仿宋_GB2312"/>
            <w:color w:val="000000"/>
            <w:sz w:val="32"/>
            <w:szCs w:val="32"/>
            <w:highlight w:val="none"/>
            <w:lang w:val="en-US" w:eastAsia="zh-CN"/>
            <w:rPrChange w:id="96" w:author="WPS_1675132163" w:date="2024-09-29T11:40:18Z">
              <w:rPr>
                <w:rFonts w:hint="eastAsia" w:eastAsia="仿宋_GB2312"/>
                <w:color w:val="000000"/>
                <w:sz w:val="32"/>
                <w:szCs w:val="32"/>
                <w:lang w:val="en-US" w:eastAsia="zh-CN"/>
              </w:rPr>
            </w:rPrChange>
          </w:rPr>
          <w:t>3</w:t>
        </w:r>
      </w:ins>
      <w:r>
        <w:rPr>
          <w:rFonts w:hint="eastAsia" w:eastAsia="仿宋_GB2312"/>
          <w:color w:val="000000"/>
          <w:sz w:val="32"/>
          <w:szCs w:val="32"/>
          <w:highlight w:val="none"/>
          <w:lang w:val="en-US" w:eastAsia="zh-CN"/>
          <w:rPrChange w:id="97" w:author="WPS_1675132163" w:date="2024-09-29T11:40:18Z">
            <w:rPr>
              <w:rFonts w:hint="eastAsia" w:eastAsia="仿宋_GB2312"/>
              <w:color w:val="000000"/>
              <w:sz w:val="32"/>
              <w:szCs w:val="32"/>
              <w:lang w:val="en-US" w:eastAsia="zh-CN"/>
            </w:rPr>
          </w:rPrChange>
        </w:rPr>
        <w:t>1</w:t>
      </w:r>
      <w:r>
        <w:rPr>
          <w:rFonts w:hint="eastAsia" w:eastAsia="仿宋_GB2312"/>
          <w:color w:val="000000"/>
          <w:sz w:val="32"/>
          <w:szCs w:val="32"/>
          <w:highlight w:val="none"/>
          <w:rPrChange w:id="98" w:author="WPS_1675132163" w:date="2024-09-29T11:40:18Z">
            <w:rPr>
              <w:rFonts w:hint="eastAsia" w:eastAsia="仿宋_GB2312"/>
              <w:color w:val="000000"/>
              <w:sz w:val="32"/>
              <w:szCs w:val="32"/>
            </w:rPr>
          </w:rPrChange>
        </w:rPr>
        <w:t>万元</w:t>
      </w:r>
      <w:r>
        <w:rPr>
          <w:rFonts w:eastAsia="仿宋_GB2312"/>
          <w:color w:val="000000"/>
          <w:sz w:val="32"/>
          <w:szCs w:val="32"/>
          <w:highlight w:val="none"/>
          <w:rPrChange w:id="99" w:author="WPS_1675132163" w:date="2024-09-29T11:40:18Z">
            <w:rPr>
              <w:rFonts w:eastAsia="仿宋_GB2312"/>
              <w:color w:val="000000"/>
              <w:sz w:val="32"/>
              <w:szCs w:val="32"/>
            </w:rPr>
          </w:rPrChange>
        </w:rPr>
        <w:t>, 比上年</w:t>
      </w:r>
      <w:r>
        <w:rPr>
          <w:rFonts w:hint="eastAsia" w:eastAsia="仿宋_GB2312"/>
          <w:color w:val="000000"/>
          <w:sz w:val="32"/>
          <w:szCs w:val="32"/>
          <w:highlight w:val="none"/>
          <w:rPrChange w:id="100" w:author="WPS_1675132163" w:date="2024-09-29T11:40:18Z">
            <w:rPr>
              <w:rFonts w:hint="eastAsia" w:eastAsia="仿宋_GB2312"/>
              <w:color w:val="000000"/>
              <w:sz w:val="32"/>
              <w:szCs w:val="32"/>
            </w:rPr>
          </w:rPrChange>
        </w:rPr>
        <w:t>增加</w:t>
      </w:r>
      <w:del w:id="101" w:author="Administrator" w:date="2024-08-17T07:17:24Z">
        <w:r>
          <w:rPr>
            <w:rFonts w:hint="default" w:eastAsia="仿宋_GB2312"/>
            <w:color w:val="000000"/>
            <w:sz w:val="32"/>
            <w:szCs w:val="32"/>
            <w:highlight w:val="none"/>
            <w:lang w:val="en-US" w:eastAsia="zh-CN"/>
            <w:rPrChange w:id="102" w:author="WPS_1675132163" w:date="2024-09-29T11:40:18Z">
              <w:rPr>
                <w:rFonts w:hint="default" w:eastAsia="仿宋_GB2312"/>
                <w:color w:val="000000"/>
                <w:sz w:val="32"/>
                <w:szCs w:val="32"/>
                <w:lang w:val="en-US" w:eastAsia="zh-CN"/>
              </w:rPr>
            </w:rPrChange>
          </w:rPr>
          <w:delText>7554</w:delText>
        </w:r>
      </w:del>
      <w:ins w:id="103" w:author="Administrator" w:date="2024-08-17T07:17:24Z">
        <w:r>
          <w:rPr>
            <w:rFonts w:hint="eastAsia" w:eastAsia="仿宋_GB2312"/>
            <w:color w:val="000000"/>
            <w:sz w:val="32"/>
            <w:szCs w:val="32"/>
            <w:highlight w:val="none"/>
            <w:lang w:val="en-US" w:eastAsia="zh-CN"/>
            <w:rPrChange w:id="104" w:author="WPS_1675132163" w:date="2024-09-29T11:40:18Z">
              <w:rPr>
                <w:rFonts w:hint="eastAsia" w:eastAsia="仿宋_GB2312"/>
                <w:color w:val="000000"/>
                <w:sz w:val="32"/>
                <w:szCs w:val="32"/>
                <w:lang w:val="en-US" w:eastAsia="zh-CN"/>
              </w:rPr>
            </w:rPrChange>
          </w:rPr>
          <w:t>60</w:t>
        </w:r>
      </w:ins>
      <w:ins w:id="105" w:author="Administrator" w:date="2024-08-17T07:17:25Z">
        <w:r>
          <w:rPr>
            <w:rFonts w:hint="eastAsia" w:eastAsia="仿宋_GB2312"/>
            <w:color w:val="000000"/>
            <w:sz w:val="32"/>
            <w:szCs w:val="32"/>
            <w:highlight w:val="none"/>
            <w:lang w:val="en-US" w:eastAsia="zh-CN"/>
            <w:rPrChange w:id="106" w:author="WPS_1675132163" w:date="2024-09-29T11:40:18Z">
              <w:rPr>
                <w:rFonts w:hint="eastAsia" w:eastAsia="仿宋_GB2312"/>
                <w:color w:val="000000"/>
                <w:sz w:val="32"/>
                <w:szCs w:val="32"/>
                <w:lang w:val="en-US" w:eastAsia="zh-CN"/>
              </w:rPr>
            </w:rPrChange>
          </w:rPr>
          <w:t>62</w:t>
        </w:r>
      </w:ins>
      <w:r>
        <w:rPr>
          <w:rFonts w:hint="eastAsia" w:eastAsia="仿宋_GB2312"/>
          <w:color w:val="000000"/>
          <w:sz w:val="32"/>
          <w:szCs w:val="32"/>
          <w:highlight w:val="none"/>
          <w:rPrChange w:id="107" w:author="WPS_1675132163" w:date="2024-09-29T11:40:18Z">
            <w:rPr>
              <w:rFonts w:hint="eastAsia" w:eastAsia="仿宋_GB2312"/>
              <w:color w:val="000000"/>
              <w:sz w:val="32"/>
              <w:szCs w:val="32"/>
            </w:rPr>
          </w:rPrChange>
        </w:rPr>
        <w:t>万</w:t>
      </w:r>
      <w:r>
        <w:rPr>
          <w:rFonts w:eastAsia="仿宋_GB2312"/>
          <w:color w:val="000000"/>
          <w:sz w:val="32"/>
          <w:szCs w:val="32"/>
          <w:highlight w:val="none"/>
          <w:rPrChange w:id="108" w:author="WPS_1675132163" w:date="2024-09-29T11:40:18Z">
            <w:rPr>
              <w:rFonts w:eastAsia="仿宋_GB2312"/>
              <w:color w:val="000000"/>
              <w:sz w:val="32"/>
              <w:szCs w:val="32"/>
            </w:rPr>
          </w:rPrChange>
        </w:rPr>
        <w:t>，</w:t>
      </w:r>
      <w:r>
        <w:rPr>
          <w:rFonts w:hint="eastAsia" w:eastAsia="仿宋_GB2312"/>
          <w:color w:val="000000"/>
          <w:sz w:val="32"/>
          <w:szCs w:val="32"/>
          <w:highlight w:val="none"/>
          <w:lang w:eastAsia="zh-CN"/>
          <w:rPrChange w:id="109" w:author="WPS_1675132163" w:date="2024-09-29T11:40:18Z">
            <w:rPr>
              <w:rFonts w:hint="eastAsia" w:eastAsia="仿宋_GB2312"/>
              <w:color w:val="000000"/>
              <w:sz w:val="32"/>
              <w:szCs w:val="32"/>
              <w:lang w:eastAsia="zh-CN"/>
            </w:rPr>
          </w:rPrChange>
        </w:rPr>
        <w:t>增长</w:t>
      </w:r>
      <w:del w:id="110" w:author="Administrator" w:date="2024-08-17T07:17:32Z">
        <w:r>
          <w:rPr>
            <w:rFonts w:hint="default" w:eastAsia="仿宋_GB2312"/>
            <w:color w:val="000000"/>
            <w:sz w:val="32"/>
            <w:szCs w:val="32"/>
            <w:highlight w:val="none"/>
            <w:lang w:val="en-US" w:eastAsia="zh-CN"/>
            <w:rPrChange w:id="111" w:author="WPS_1675132163" w:date="2024-09-29T11:40:18Z">
              <w:rPr>
                <w:rFonts w:hint="default" w:eastAsia="仿宋_GB2312"/>
                <w:color w:val="000000"/>
                <w:sz w:val="32"/>
                <w:szCs w:val="32"/>
                <w:lang w:val="en-US" w:eastAsia="zh-CN"/>
              </w:rPr>
            </w:rPrChange>
          </w:rPr>
          <w:delText>13.88</w:delText>
        </w:r>
      </w:del>
      <w:ins w:id="112" w:author="Administrator" w:date="2024-08-17T07:17:32Z">
        <w:r>
          <w:rPr>
            <w:rFonts w:hint="eastAsia" w:eastAsia="仿宋_GB2312"/>
            <w:color w:val="000000"/>
            <w:sz w:val="32"/>
            <w:szCs w:val="32"/>
            <w:highlight w:val="none"/>
            <w:lang w:val="en-US" w:eastAsia="zh-CN"/>
            <w:rPrChange w:id="113" w:author="WPS_1675132163" w:date="2024-09-29T11:40:18Z">
              <w:rPr>
                <w:rFonts w:hint="eastAsia" w:eastAsia="仿宋_GB2312"/>
                <w:color w:val="000000"/>
                <w:sz w:val="32"/>
                <w:szCs w:val="32"/>
                <w:lang w:val="en-US" w:eastAsia="zh-CN"/>
              </w:rPr>
            </w:rPrChange>
          </w:rPr>
          <w:t>9</w:t>
        </w:r>
      </w:ins>
      <w:ins w:id="114" w:author="Administrator" w:date="2024-08-17T07:17:33Z">
        <w:r>
          <w:rPr>
            <w:rFonts w:hint="eastAsia" w:eastAsia="仿宋_GB2312"/>
            <w:color w:val="000000"/>
            <w:sz w:val="32"/>
            <w:szCs w:val="32"/>
            <w:highlight w:val="none"/>
            <w:lang w:val="en-US" w:eastAsia="zh-CN"/>
            <w:rPrChange w:id="115" w:author="WPS_1675132163" w:date="2024-09-29T11:40:18Z">
              <w:rPr>
                <w:rFonts w:hint="eastAsia" w:eastAsia="仿宋_GB2312"/>
                <w:color w:val="000000"/>
                <w:sz w:val="32"/>
                <w:szCs w:val="32"/>
                <w:lang w:val="en-US" w:eastAsia="zh-CN"/>
              </w:rPr>
            </w:rPrChange>
          </w:rPr>
          <w:t>.78</w:t>
        </w:r>
      </w:ins>
      <w:r>
        <w:rPr>
          <w:rFonts w:hint="eastAsia" w:eastAsia="仿宋_GB2312"/>
          <w:color w:val="000000"/>
          <w:sz w:val="32"/>
          <w:szCs w:val="32"/>
          <w:highlight w:val="none"/>
          <w:rPrChange w:id="116" w:author="WPS_1675132163" w:date="2024-09-29T11:40:18Z">
            <w:rPr>
              <w:rFonts w:hint="eastAsia" w:eastAsia="仿宋_GB2312"/>
              <w:color w:val="000000"/>
              <w:sz w:val="32"/>
              <w:szCs w:val="32"/>
            </w:rPr>
          </w:rPrChange>
        </w:rPr>
        <w:t>%</w:t>
      </w:r>
      <w:del w:id="117" w:author="Administrator" w:date="2024-08-17T12:02:23Z">
        <w:r>
          <w:rPr>
            <w:rFonts w:eastAsia="仿宋_GB2312"/>
            <w:color w:val="000000"/>
            <w:sz w:val="32"/>
            <w:szCs w:val="32"/>
            <w:highlight w:val="none"/>
            <w:rPrChange w:id="118" w:author="WPS_1675132163" w:date="2024-09-29T11:40:18Z">
              <w:rPr>
                <w:rFonts w:eastAsia="仿宋_GB2312"/>
                <w:color w:val="000000"/>
                <w:sz w:val="32"/>
                <w:szCs w:val="32"/>
              </w:rPr>
            </w:rPrChange>
          </w:rPr>
          <w:delText>，</w:delText>
        </w:r>
      </w:del>
      <w:ins w:id="119" w:author="Administrator" w:date="2024-08-17T12:02:17Z">
        <w:r>
          <w:rPr>
            <w:rFonts w:hint="eastAsia" w:eastAsia="仿宋_GB2312"/>
            <w:color w:val="000000"/>
            <w:sz w:val="32"/>
            <w:szCs w:val="32"/>
            <w:highlight w:val="none"/>
            <w:lang w:eastAsia="zh-CN"/>
            <w:rPrChange w:id="120" w:author="WPS_1675132163" w:date="2024-09-29T11:40:18Z">
              <w:rPr>
                <w:rFonts w:hint="eastAsia" w:eastAsia="仿宋_GB2312"/>
                <w:color w:val="000000"/>
                <w:sz w:val="32"/>
                <w:szCs w:val="32"/>
                <w:lang w:eastAsia="zh-CN"/>
              </w:rPr>
            </w:rPrChange>
          </w:rPr>
          <w:t>；</w:t>
        </w:r>
      </w:ins>
      <w:del w:id="121" w:author="Administrator" w:date="2024-08-17T12:02:16Z">
        <w:commentRangeStart w:id="0"/>
        <w:r>
          <w:rPr>
            <w:rFonts w:eastAsia="仿宋_GB2312"/>
            <w:color w:val="000000"/>
            <w:sz w:val="32"/>
            <w:szCs w:val="32"/>
            <w:highlight w:val="none"/>
            <w:rPrChange w:id="122" w:author="WPS_1675132163" w:date="2024-09-29T11:40:18Z">
              <w:rPr>
                <w:rFonts w:eastAsia="仿宋_GB2312"/>
                <w:color w:val="000000"/>
                <w:sz w:val="32"/>
                <w:szCs w:val="32"/>
              </w:rPr>
            </w:rPrChange>
          </w:rPr>
          <w:delText>主要是</w:delText>
        </w:r>
      </w:del>
      <w:del w:id="123" w:author="Administrator" w:date="2024-08-17T12:02:16Z">
        <w:r>
          <w:rPr>
            <w:rFonts w:hint="eastAsia" w:eastAsia="仿宋_GB2312"/>
            <w:color w:val="000000"/>
            <w:sz w:val="32"/>
            <w:szCs w:val="32"/>
            <w:highlight w:val="none"/>
            <w:rPrChange w:id="124" w:author="WPS_1675132163" w:date="2024-09-29T11:40:18Z">
              <w:rPr>
                <w:rFonts w:hint="eastAsia" w:eastAsia="仿宋_GB2312"/>
                <w:color w:val="000000"/>
                <w:sz w:val="32"/>
                <w:szCs w:val="32"/>
              </w:rPr>
            </w:rPrChange>
          </w:rPr>
          <w:delText>从省财政厅争取到部分困难财力补助</w:delText>
        </w:r>
      </w:del>
      <w:del w:id="125" w:author="Administrator" w:date="2024-08-17T12:02:16Z">
        <w:r>
          <w:rPr>
            <w:rFonts w:hint="eastAsia" w:eastAsia="仿宋_GB2312"/>
            <w:color w:val="000000"/>
            <w:sz w:val="32"/>
            <w:szCs w:val="32"/>
            <w:highlight w:val="none"/>
            <w:lang w:eastAsia="zh-CN"/>
            <w:rPrChange w:id="126" w:author="WPS_1675132163" w:date="2024-09-29T11:40:18Z">
              <w:rPr>
                <w:rFonts w:hint="eastAsia" w:eastAsia="仿宋_GB2312"/>
                <w:color w:val="000000"/>
                <w:sz w:val="32"/>
                <w:szCs w:val="32"/>
                <w:lang w:eastAsia="zh-CN"/>
              </w:rPr>
            </w:rPrChange>
          </w:rPr>
          <w:delText>；</w:delText>
        </w:r>
        <w:commentRangeEnd w:id="0"/>
      </w:del>
      <w:r>
        <w:rPr>
          <w:highlight w:val="none"/>
          <w:rPrChange w:id="127" w:author="WPS_1675132163" w:date="2024-09-29T11:40:18Z">
            <w:rPr/>
          </w:rPrChange>
        </w:rPr>
        <w:commentReference w:id="0"/>
      </w:r>
    </w:p>
    <w:p w14:paraId="1E078523">
      <w:pPr>
        <w:keepNext w:val="0"/>
        <w:keepLines w:val="0"/>
        <w:pageBreakBefore w:val="0"/>
        <w:widowControl w:val="0"/>
        <w:numPr>
          <w:ilvl w:val="0"/>
          <w:numId w:val="2"/>
          <w:ins w:id="129" w:author="Administrator" w:date="2024-08-17T07:18:22Z"/>
        </w:numPr>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rPr>
        <w:pPrChange w:id="128" w:author="Administrator" w:date="2024-08-17T07:18:22Z">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pPrChange>
      </w:pPr>
      <w:del w:id="130" w:author="Administrator" w:date="2024-08-17T07:18:19Z">
        <w:r>
          <w:rPr>
            <w:rFonts w:hint="eastAsia" w:eastAsia="仿宋_GB2312"/>
            <w:color w:val="000000"/>
            <w:sz w:val="32"/>
            <w:szCs w:val="32"/>
            <w:highlight w:val="none"/>
            <w:rPrChange w:id="131" w:author="WPS_1675132163" w:date="2024-09-29T11:40:18Z">
              <w:rPr>
                <w:rFonts w:hint="eastAsia" w:eastAsia="仿宋_GB2312"/>
                <w:color w:val="000000"/>
                <w:sz w:val="32"/>
                <w:szCs w:val="32"/>
              </w:rPr>
            </w:rPrChange>
          </w:rPr>
          <w:delText>3、</w:delText>
        </w:r>
      </w:del>
      <w:r>
        <w:rPr>
          <w:rFonts w:hint="eastAsia" w:eastAsia="仿宋_GB2312"/>
          <w:color w:val="000000"/>
          <w:sz w:val="32"/>
          <w:szCs w:val="32"/>
          <w:highlight w:val="none"/>
          <w:rPrChange w:id="132" w:author="WPS_1675132163" w:date="2024-09-29T11:40:18Z">
            <w:rPr>
              <w:rFonts w:hint="eastAsia" w:eastAsia="仿宋_GB2312"/>
              <w:color w:val="000000"/>
              <w:sz w:val="32"/>
              <w:szCs w:val="32"/>
            </w:rPr>
          </w:rPrChange>
        </w:rPr>
        <w:t>县级基本财力</w:t>
      </w:r>
      <w:r>
        <w:rPr>
          <w:rFonts w:hint="eastAsia" w:eastAsia="仿宋_GB2312"/>
          <w:color w:val="000000"/>
          <w:sz w:val="32"/>
          <w:szCs w:val="32"/>
        </w:rPr>
        <w:t>保障机制奖补资金收入</w:t>
      </w:r>
      <w:del w:id="133" w:author="Administrator" w:date="2024-08-17T07:17:53Z">
        <w:r>
          <w:rPr>
            <w:rFonts w:hint="default" w:eastAsia="仿宋_GB2312"/>
            <w:color w:val="000000"/>
            <w:sz w:val="32"/>
            <w:szCs w:val="32"/>
            <w:lang w:val="en-US"/>
          </w:rPr>
          <w:delText>21235</w:delText>
        </w:r>
      </w:del>
      <w:ins w:id="134" w:author="Administrator" w:date="2024-08-17T07:17:53Z">
        <w:r>
          <w:rPr>
            <w:rFonts w:hint="eastAsia" w:eastAsia="仿宋_GB2312"/>
            <w:color w:val="000000"/>
            <w:sz w:val="32"/>
            <w:szCs w:val="32"/>
            <w:lang w:val="en-US" w:eastAsia="zh-CN"/>
          </w:rPr>
          <w:t>2</w:t>
        </w:r>
      </w:ins>
      <w:ins w:id="135" w:author="Administrator" w:date="2024-08-17T07:17:54Z">
        <w:r>
          <w:rPr>
            <w:rFonts w:hint="eastAsia" w:eastAsia="仿宋_GB2312"/>
            <w:color w:val="000000"/>
            <w:sz w:val="32"/>
            <w:szCs w:val="32"/>
            <w:lang w:val="en-US" w:eastAsia="zh-CN"/>
          </w:rPr>
          <w:t>3</w:t>
        </w:r>
      </w:ins>
      <w:ins w:id="136" w:author="Administrator" w:date="2024-08-17T07:17:55Z">
        <w:r>
          <w:rPr>
            <w:rFonts w:hint="eastAsia" w:eastAsia="仿宋_GB2312"/>
            <w:color w:val="000000"/>
            <w:sz w:val="32"/>
            <w:szCs w:val="32"/>
            <w:lang w:val="en-US" w:eastAsia="zh-CN"/>
          </w:rPr>
          <w:t>0</w:t>
        </w:r>
      </w:ins>
      <w:ins w:id="137" w:author="Administrator" w:date="2024-08-17T07:17:57Z">
        <w:r>
          <w:rPr>
            <w:rFonts w:hint="eastAsia" w:eastAsia="仿宋_GB2312"/>
            <w:color w:val="000000"/>
            <w:sz w:val="32"/>
            <w:szCs w:val="32"/>
            <w:lang w:val="en-US" w:eastAsia="zh-CN"/>
          </w:rPr>
          <w:t>51</w:t>
        </w:r>
      </w:ins>
      <w:r>
        <w:rPr>
          <w:rFonts w:hint="eastAsia" w:eastAsia="仿宋_GB2312"/>
          <w:color w:val="000000"/>
          <w:sz w:val="32"/>
          <w:szCs w:val="32"/>
        </w:rPr>
        <w:t>万元，比上年增加</w:t>
      </w:r>
      <w:del w:id="138" w:author="Administrator" w:date="2024-08-17T07:18:08Z">
        <w:r>
          <w:rPr>
            <w:rFonts w:hint="default" w:eastAsia="仿宋_GB2312"/>
            <w:color w:val="000000"/>
            <w:sz w:val="32"/>
            <w:szCs w:val="32"/>
            <w:lang w:val="en-US" w:eastAsia="zh-CN"/>
          </w:rPr>
          <w:delText>360</w:delText>
        </w:r>
      </w:del>
      <w:ins w:id="139" w:author="Administrator" w:date="2024-08-17T07:18:08Z">
        <w:r>
          <w:rPr>
            <w:rFonts w:hint="eastAsia" w:eastAsia="仿宋_GB2312"/>
            <w:color w:val="000000"/>
            <w:sz w:val="32"/>
            <w:szCs w:val="32"/>
            <w:lang w:val="en-US" w:eastAsia="zh-CN"/>
          </w:rPr>
          <w:t>1</w:t>
        </w:r>
      </w:ins>
      <w:ins w:id="140" w:author="Administrator" w:date="2024-08-17T07:18:09Z">
        <w:r>
          <w:rPr>
            <w:rFonts w:hint="eastAsia" w:eastAsia="仿宋_GB2312"/>
            <w:color w:val="000000"/>
            <w:sz w:val="32"/>
            <w:szCs w:val="32"/>
            <w:lang w:val="en-US" w:eastAsia="zh-CN"/>
          </w:rPr>
          <w:t>8</w:t>
        </w:r>
      </w:ins>
      <w:ins w:id="141" w:author="Administrator" w:date="2024-08-17T07:18:10Z">
        <w:r>
          <w:rPr>
            <w:rFonts w:hint="eastAsia" w:eastAsia="仿宋_GB2312"/>
            <w:color w:val="000000"/>
            <w:sz w:val="32"/>
            <w:szCs w:val="32"/>
            <w:lang w:val="en-US" w:eastAsia="zh-CN"/>
          </w:rPr>
          <w:t>1</w:t>
        </w:r>
      </w:ins>
      <w:ins w:id="142" w:author="Administrator" w:date="2024-08-17T07:18:11Z">
        <w:r>
          <w:rPr>
            <w:rFonts w:hint="eastAsia" w:eastAsia="仿宋_GB2312"/>
            <w:color w:val="000000"/>
            <w:sz w:val="32"/>
            <w:szCs w:val="32"/>
            <w:lang w:val="en-US" w:eastAsia="zh-CN"/>
          </w:rPr>
          <w:t>6</w:t>
        </w:r>
      </w:ins>
      <w:r>
        <w:rPr>
          <w:rFonts w:hint="eastAsia" w:eastAsia="仿宋_GB2312"/>
          <w:color w:val="000000"/>
          <w:sz w:val="32"/>
          <w:szCs w:val="32"/>
        </w:rPr>
        <w:t>万元，增长</w:t>
      </w:r>
      <w:del w:id="143" w:author="Administrator" w:date="2024-08-17T07:18:18Z">
        <w:r>
          <w:rPr>
            <w:rFonts w:hint="default" w:eastAsia="仿宋_GB2312"/>
            <w:color w:val="000000"/>
            <w:sz w:val="32"/>
            <w:szCs w:val="32"/>
            <w:lang w:val="en-US" w:eastAsia="zh-CN"/>
          </w:rPr>
          <w:delText>1.72</w:delText>
        </w:r>
      </w:del>
      <w:ins w:id="144" w:author="Administrator" w:date="2024-08-17T07:18:28Z">
        <w:r>
          <w:rPr>
            <w:rFonts w:hint="eastAsia" w:eastAsia="仿宋_GB2312"/>
            <w:color w:val="000000"/>
            <w:sz w:val="32"/>
            <w:szCs w:val="32"/>
            <w:lang w:val="en-US" w:eastAsia="zh-CN"/>
          </w:rPr>
          <w:t>8</w:t>
        </w:r>
      </w:ins>
      <w:ins w:id="145" w:author="Administrator" w:date="2024-08-17T07:18:23Z">
        <w:r>
          <w:rPr>
            <w:rFonts w:hint="eastAsia" w:eastAsia="仿宋_GB2312"/>
            <w:color w:val="000000"/>
            <w:sz w:val="32"/>
            <w:szCs w:val="32"/>
            <w:lang w:val="en-US" w:eastAsia="zh-CN"/>
          </w:rPr>
          <w:t>.</w:t>
        </w:r>
      </w:ins>
      <w:ins w:id="146" w:author="Administrator" w:date="2024-08-17T07:18:24Z">
        <w:r>
          <w:rPr>
            <w:rFonts w:hint="eastAsia" w:eastAsia="仿宋_GB2312"/>
            <w:color w:val="000000"/>
            <w:sz w:val="32"/>
            <w:szCs w:val="32"/>
            <w:lang w:val="en-US" w:eastAsia="zh-CN"/>
          </w:rPr>
          <w:t>55</w:t>
        </w:r>
      </w:ins>
      <w:r>
        <w:rPr>
          <w:rFonts w:hint="eastAsia" w:eastAsia="仿宋_GB2312"/>
          <w:color w:val="000000"/>
          <w:sz w:val="32"/>
          <w:szCs w:val="32"/>
        </w:rPr>
        <w:t>%；</w:t>
      </w:r>
    </w:p>
    <w:p w14:paraId="1B9171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rPr>
      </w:pPr>
      <w:r>
        <w:rPr>
          <w:rFonts w:hint="eastAsia" w:eastAsia="仿宋_GB2312"/>
          <w:color w:val="000000"/>
          <w:sz w:val="32"/>
          <w:szCs w:val="32"/>
        </w:rPr>
        <w:t>4、结算补助收入</w:t>
      </w:r>
      <w:del w:id="147" w:author="Administrator" w:date="2024-08-17T07:18:41Z">
        <w:r>
          <w:rPr>
            <w:rFonts w:hint="default" w:eastAsia="仿宋_GB2312"/>
            <w:color w:val="000000"/>
            <w:sz w:val="32"/>
            <w:szCs w:val="32"/>
            <w:lang w:val="en-US" w:eastAsia="zh-CN"/>
          </w:rPr>
          <w:delText>2575</w:delText>
        </w:r>
      </w:del>
      <w:ins w:id="148" w:author="Administrator" w:date="2024-08-17T07:18:41Z">
        <w:r>
          <w:rPr>
            <w:rFonts w:hint="eastAsia" w:eastAsia="仿宋_GB2312"/>
            <w:color w:val="000000"/>
            <w:sz w:val="32"/>
            <w:szCs w:val="32"/>
            <w:lang w:val="en-US" w:eastAsia="zh-CN"/>
          </w:rPr>
          <w:t>6663</w:t>
        </w:r>
      </w:ins>
      <w:r>
        <w:rPr>
          <w:rFonts w:hint="eastAsia" w:eastAsia="仿宋_GB2312"/>
          <w:color w:val="000000"/>
          <w:sz w:val="32"/>
          <w:szCs w:val="32"/>
          <w:lang w:val="en-US" w:eastAsia="zh-CN"/>
        </w:rPr>
        <w:t>万元，</w:t>
      </w:r>
      <w:r>
        <w:rPr>
          <w:rFonts w:hint="eastAsia" w:eastAsia="仿宋_GB2312"/>
          <w:color w:val="000000"/>
          <w:sz w:val="32"/>
          <w:szCs w:val="32"/>
        </w:rPr>
        <w:t>比上年增加</w:t>
      </w:r>
      <w:del w:id="149" w:author="Administrator" w:date="2024-08-17T07:18:46Z">
        <w:r>
          <w:rPr>
            <w:rFonts w:hint="default" w:eastAsia="仿宋_GB2312"/>
            <w:color w:val="000000"/>
            <w:sz w:val="32"/>
            <w:szCs w:val="32"/>
            <w:lang w:val="en-US" w:eastAsia="zh-CN"/>
          </w:rPr>
          <w:delText>56</w:delText>
        </w:r>
      </w:del>
      <w:ins w:id="150" w:author="Administrator" w:date="2024-08-17T07:18:46Z">
        <w:r>
          <w:rPr>
            <w:rFonts w:hint="eastAsia" w:eastAsia="仿宋_GB2312"/>
            <w:color w:val="000000"/>
            <w:sz w:val="32"/>
            <w:szCs w:val="32"/>
            <w:lang w:val="en-US" w:eastAsia="zh-CN"/>
          </w:rPr>
          <w:t>408</w:t>
        </w:r>
      </w:ins>
      <w:ins w:id="151" w:author="Administrator" w:date="2024-08-17T07:18:47Z">
        <w:r>
          <w:rPr>
            <w:rFonts w:hint="eastAsia" w:eastAsia="仿宋_GB2312"/>
            <w:color w:val="000000"/>
            <w:sz w:val="32"/>
            <w:szCs w:val="32"/>
            <w:lang w:val="en-US" w:eastAsia="zh-CN"/>
          </w:rPr>
          <w:t>8</w:t>
        </w:r>
      </w:ins>
      <w:r>
        <w:rPr>
          <w:rFonts w:hint="eastAsia" w:eastAsia="仿宋_GB2312"/>
          <w:color w:val="000000"/>
          <w:sz w:val="32"/>
          <w:szCs w:val="32"/>
          <w:lang w:val="en-US" w:eastAsia="zh-CN"/>
        </w:rPr>
        <w:t>万元，增长</w:t>
      </w:r>
      <w:del w:id="152" w:author="Administrator" w:date="2024-08-17T07:18:51Z">
        <w:r>
          <w:rPr>
            <w:rFonts w:hint="default" w:eastAsia="仿宋_GB2312"/>
            <w:color w:val="000000"/>
            <w:sz w:val="32"/>
            <w:szCs w:val="32"/>
            <w:lang w:val="en-US" w:eastAsia="zh-CN"/>
          </w:rPr>
          <w:delText>2.22</w:delText>
        </w:r>
      </w:del>
      <w:ins w:id="153" w:author="Administrator" w:date="2024-08-17T07:18:51Z">
        <w:r>
          <w:rPr>
            <w:rFonts w:hint="eastAsia" w:eastAsia="仿宋_GB2312"/>
            <w:color w:val="000000"/>
            <w:sz w:val="32"/>
            <w:szCs w:val="32"/>
            <w:lang w:val="en-US" w:eastAsia="zh-CN"/>
          </w:rPr>
          <w:t>15</w:t>
        </w:r>
      </w:ins>
      <w:ins w:id="154" w:author="Administrator" w:date="2024-08-17T07:18:52Z">
        <w:r>
          <w:rPr>
            <w:rFonts w:hint="eastAsia" w:eastAsia="仿宋_GB2312"/>
            <w:color w:val="000000"/>
            <w:sz w:val="32"/>
            <w:szCs w:val="32"/>
            <w:lang w:val="en-US" w:eastAsia="zh-CN"/>
          </w:rPr>
          <w:t>8</w:t>
        </w:r>
      </w:ins>
      <w:ins w:id="155" w:author="Administrator" w:date="2024-08-17T07:18:54Z">
        <w:r>
          <w:rPr>
            <w:rFonts w:hint="eastAsia" w:eastAsia="仿宋_GB2312"/>
            <w:color w:val="000000"/>
            <w:sz w:val="32"/>
            <w:szCs w:val="32"/>
            <w:lang w:val="en-US" w:eastAsia="zh-CN"/>
          </w:rPr>
          <w:t>.</w:t>
        </w:r>
      </w:ins>
      <w:ins w:id="156" w:author="Administrator" w:date="2024-08-17T07:18:55Z">
        <w:r>
          <w:rPr>
            <w:rFonts w:hint="eastAsia" w:eastAsia="仿宋_GB2312"/>
            <w:color w:val="000000"/>
            <w:sz w:val="32"/>
            <w:szCs w:val="32"/>
            <w:lang w:val="en-US" w:eastAsia="zh-CN"/>
          </w:rPr>
          <w:t>76</w:t>
        </w:r>
      </w:ins>
      <w:r>
        <w:rPr>
          <w:rFonts w:hint="eastAsia" w:eastAsia="仿宋_GB2312"/>
          <w:color w:val="000000"/>
          <w:sz w:val="32"/>
          <w:szCs w:val="32"/>
          <w:lang w:val="en-US" w:eastAsia="zh-CN"/>
        </w:rPr>
        <w:t>%</w:t>
      </w:r>
      <w:r>
        <w:rPr>
          <w:rFonts w:hint="eastAsia" w:eastAsia="仿宋_GB2312"/>
          <w:color w:val="000000"/>
          <w:sz w:val="32"/>
          <w:szCs w:val="32"/>
        </w:rPr>
        <w:t>；</w:t>
      </w:r>
    </w:p>
    <w:p w14:paraId="316555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highlight w:val="none"/>
        </w:rPr>
      </w:pPr>
      <w:r>
        <w:rPr>
          <w:rFonts w:hint="eastAsia" w:eastAsia="仿宋_GB2312"/>
          <w:color w:val="000000"/>
          <w:sz w:val="32"/>
          <w:szCs w:val="32"/>
        </w:rPr>
        <w:t>5、企业事业单位划</w:t>
      </w:r>
      <w:r>
        <w:rPr>
          <w:rFonts w:hint="eastAsia" w:eastAsia="仿宋_GB2312"/>
          <w:color w:val="000000"/>
          <w:sz w:val="32"/>
          <w:szCs w:val="32"/>
          <w:highlight w:val="none"/>
        </w:rPr>
        <w:t>转补助收入108万元，与上年持平；</w:t>
      </w:r>
    </w:p>
    <w:p w14:paraId="5F74C5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highlight w:val="none"/>
        </w:rPr>
      </w:pPr>
      <w:r>
        <w:rPr>
          <w:rFonts w:hint="eastAsia" w:eastAsia="仿宋_GB2312"/>
          <w:color w:val="000000"/>
          <w:sz w:val="32"/>
          <w:szCs w:val="32"/>
          <w:highlight w:val="none"/>
        </w:rPr>
        <w:t>6、产粮大县奖励资金收入</w:t>
      </w:r>
      <w:del w:id="157" w:author="Administrator" w:date="2024-08-17T07:19:10Z">
        <w:r>
          <w:rPr>
            <w:rFonts w:hint="default" w:eastAsia="仿宋_GB2312"/>
            <w:color w:val="000000"/>
            <w:sz w:val="32"/>
            <w:szCs w:val="32"/>
            <w:highlight w:val="none"/>
            <w:lang w:val="en-US" w:eastAsia="zh-CN"/>
          </w:rPr>
          <w:delText>3388</w:delText>
        </w:r>
      </w:del>
      <w:ins w:id="158" w:author="Administrator" w:date="2024-08-17T07:19:10Z">
        <w:r>
          <w:rPr>
            <w:rFonts w:hint="eastAsia" w:eastAsia="仿宋_GB2312"/>
            <w:color w:val="000000"/>
            <w:sz w:val="32"/>
            <w:szCs w:val="32"/>
            <w:highlight w:val="none"/>
            <w:lang w:val="en-US" w:eastAsia="zh-CN"/>
          </w:rPr>
          <w:t>419</w:t>
        </w:r>
      </w:ins>
      <w:ins w:id="159" w:author="Administrator" w:date="2024-08-17T07:19:12Z">
        <w:r>
          <w:rPr>
            <w:rFonts w:hint="eastAsia" w:eastAsia="仿宋_GB2312"/>
            <w:color w:val="000000"/>
            <w:sz w:val="32"/>
            <w:szCs w:val="32"/>
            <w:highlight w:val="none"/>
            <w:lang w:val="en-US" w:eastAsia="zh-CN"/>
          </w:rPr>
          <w:t>3</w:t>
        </w:r>
      </w:ins>
      <w:r>
        <w:rPr>
          <w:rFonts w:hint="eastAsia" w:eastAsia="仿宋_GB2312"/>
          <w:color w:val="000000"/>
          <w:sz w:val="32"/>
          <w:szCs w:val="32"/>
          <w:highlight w:val="none"/>
        </w:rPr>
        <w:t>万元，比上年</w:t>
      </w:r>
      <w:del w:id="160" w:author="Administrator" w:date="2024-08-17T07:19:17Z">
        <w:r>
          <w:rPr>
            <w:rFonts w:hint="default" w:eastAsia="仿宋_GB2312"/>
            <w:color w:val="000000"/>
            <w:sz w:val="32"/>
            <w:szCs w:val="32"/>
            <w:highlight w:val="none"/>
            <w:lang w:val="en-US" w:eastAsia="zh-CN"/>
          </w:rPr>
          <w:delText>减少108</w:delText>
        </w:r>
      </w:del>
      <w:ins w:id="161" w:author="Administrator" w:date="2024-08-17T07:19:18Z">
        <w:r>
          <w:rPr>
            <w:rFonts w:hint="eastAsia" w:eastAsia="仿宋_GB2312"/>
            <w:color w:val="000000"/>
            <w:sz w:val="32"/>
            <w:szCs w:val="32"/>
            <w:highlight w:val="none"/>
            <w:lang w:val="en-US" w:eastAsia="zh-CN"/>
          </w:rPr>
          <w:t>增加</w:t>
        </w:r>
      </w:ins>
      <w:ins w:id="162" w:author="Administrator" w:date="2024-08-17T07:19:23Z">
        <w:r>
          <w:rPr>
            <w:rFonts w:hint="eastAsia" w:eastAsia="仿宋_GB2312"/>
            <w:color w:val="000000"/>
            <w:sz w:val="32"/>
            <w:szCs w:val="32"/>
            <w:highlight w:val="none"/>
            <w:lang w:val="en-US" w:eastAsia="zh-CN"/>
          </w:rPr>
          <w:t>80</w:t>
        </w:r>
      </w:ins>
      <w:ins w:id="163" w:author="Administrator" w:date="2024-08-17T07:19:24Z">
        <w:r>
          <w:rPr>
            <w:rFonts w:hint="eastAsia" w:eastAsia="仿宋_GB2312"/>
            <w:color w:val="000000"/>
            <w:sz w:val="32"/>
            <w:szCs w:val="32"/>
            <w:highlight w:val="none"/>
            <w:lang w:val="en-US" w:eastAsia="zh-CN"/>
          </w:rPr>
          <w:t>5</w:t>
        </w:r>
      </w:ins>
      <w:r>
        <w:rPr>
          <w:rFonts w:hint="eastAsia" w:eastAsia="仿宋_GB2312"/>
          <w:color w:val="000000"/>
          <w:sz w:val="32"/>
          <w:szCs w:val="32"/>
          <w:highlight w:val="none"/>
        </w:rPr>
        <w:t>万元，</w:t>
      </w:r>
      <w:del w:id="164" w:author="Administrator" w:date="2024-08-17T07:19:33Z">
        <w:r>
          <w:rPr>
            <w:rFonts w:hint="default" w:eastAsia="仿宋_GB2312"/>
            <w:color w:val="000000"/>
            <w:sz w:val="32"/>
            <w:szCs w:val="32"/>
            <w:highlight w:val="none"/>
            <w:lang w:val="en-US" w:eastAsia="zh-CN"/>
          </w:rPr>
          <w:delText>减少3.09</w:delText>
        </w:r>
      </w:del>
      <w:ins w:id="165" w:author="Administrator" w:date="2024-08-17T07:19:35Z">
        <w:r>
          <w:rPr>
            <w:rFonts w:hint="eastAsia" w:eastAsia="仿宋_GB2312"/>
            <w:color w:val="000000"/>
            <w:sz w:val="32"/>
            <w:szCs w:val="32"/>
            <w:highlight w:val="none"/>
            <w:lang w:val="en-US" w:eastAsia="zh-CN"/>
          </w:rPr>
          <w:t>增长</w:t>
        </w:r>
      </w:ins>
      <w:ins w:id="166" w:author="Administrator" w:date="2024-08-17T07:19:42Z">
        <w:r>
          <w:rPr>
            <w:rFonts w:hint="eastAsia" w:eastAsia="仿宋_GB2312"/>
            <w:color w:val="000000"/>
            <w:sz w:val="32"/>
            <w:szCs w:val="32"/>
            <w:highlight w:val="none"/>
            <w:lang w:val="en-US" w:eastAsia="zh-CN"/>
          </w:rPr>
          <w:t>23.</w:t>
        </w:r>
      </w:ins>
      <w:ins w:id="167" w:author="Administrator" w:date="2024-08-17T07:19:43Z">
        <w:r>
          <w:rPr>
            <w:rFonts w:hint="eastAsia" w:eastAsia="仿宋_GB2312"/>
            <w:color w:val="000000"/>
            <w:sz w:val="32"/>
            <w:szCs w:val="32"/>
            <w:highlight w:val="none"/>
            <w:lang w:val="en-US" w:eastAsia="zh-CN"/>
          </w:rPr>
          <w:t>76</w:t>
        </w:r>
      </w:ins>
      <w:r>
        <w:rPr>
          <w:rFonts w:hint="eastAsia" w:eastAsia="仿宋_GB2312"/>
          <w:color w:val="000000"/>
          <w:sz w:val="32"/>
          <w:szCs w:val="32"/>
          <w:highlight w:val="none"/>
        </w:rPr>
        <w:t>%；</w:t>
      </w:r>
    </w:p>
    <w:p w14:paraId="4A9689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eastAsia="zh-CN"/>
        </w:rPr>
      </w:pPr>
      <w:r>
        <w:rPr>
          <w:rFonts w:hint="eastAsia" w:eastAsia="仿宋_GB2312"/>
          <w:color w:val="000000"/>
          <w:sz w:val="32"/>
          <w:szCs w:val="32"/>
          <w:highlight w:val="none"/>
        </w:rPr>
        <w:t>7、重点生态功能区转移支付收入</w:t>
      </w:r>
      <w:del w:id="168" w:author="Administrator" w:date="2024-08-17T07:19:55Z">
        <w:r>
          <w:rPr>
            <w:rFonts w:hint="default" w:eastAsia="仿宋_GB2312"/>
            <w:color w:val="000000"/>
            <w:sz w:val="32"/>
            <w:szCs w:val="32"/>
            <w:highlight w:val="none"/>
            <w:lang w:val="en-US" w:eastAsia="zh-CN"/>
          </w:rPr>
          <w:delText>603</w:delText>
        </w:r>
      </w:del>
      <w:del w:id="169" w:author="Administrator" w:date="2024-08-17T07:19:55Z">
        <w:r>
          <w:rPr>
            <w:rFonts w:hint="default" w:eastAsia="仿宋_GB2312"/>
            <w:color w:val="000000"/>
            <w:sz w:val="32"/>
            <w:szCs w:val="32"/>
            <w:lang w:val="en-US" w:eastAsia="zh-CN"/>
          </w:rPr>
          <w:delText>4</w:delText>
        </w:r>
      </w:del>
      <w:ins w:id="170" w:author="Administrator" w:date="2024-08-17T07:19:55Z">
        <w:r>
          <w:rPr>
            <w:rFonts w:hint="eastAsia" w:eastAsia="仿宋_GB2312"/>
            <w:color w:val="000000"/>
            <w:sz w:val="32"/>
            <w:szCs w:val="32"/>
            <w:highlight w:val="none"/>
            <w:lang w:val="en-US" w:eastAsia="zh-CN"/>
          </w:rPr>
          <w:t>6</w:t>
        </w:r>
      </w:ins>
      <w:ins w:id="171" w:author="Administrator" w:date="2024-08-17T07:19:59Z">
        <w:r>
          <w:rPr>
            <w:rFonts w:hint="eastAsia" w:eastAsia="仿宋_GB2312"/>
            <w:color w:val="000000"/>
            <w:sz w:val="32"/>
            <w:szCs w:val="32"/>
            <w:highlight w:val="none"/>
            <w:lang w:val="en-US" w:eastAsia="zh-CN"/>
          </w:rPr>
          <w:t>946</w:t>
        </w:r>
      </w:ins>
      <w:r>
        <w:rPr>
          <w:rFonts w:hint="eastAsia" w:eastAsia="仿宋_GB2312"/>
          <w:color w:val="000000"/>
          <w:sz w:val="32"/>
          <w:szCs w:val="32"/>
        </w:rPr>
        <w:t>万元，比上年增加</w:t>
      </w:r>
      <w:del w:id="172" w:author="Administrator" w:date="2024-08-17T07:20:08Z">
        <w:r>
          <w:rPr>
            <w:rFonts w:hint="default" w:eastAsia="仿宋_GB2312"/>
            <w:color w:val="000000"/>
            <w:sz w:val="32"/>
            <w:szCs w:val="32"/>
            <w:lang w:val="en-US" w:eastAsia="zh-CN"/>
          </w:rPr>
          <w:delText>1118</w:delText>
        </w:r>
      </w:del>
      <w:ins w:id="173" w:author="Administrator" w:date="2024-08-17T07:20:08Z">
        <w:r>
          <w:rPr>
            <w:rFonts w:hint="eastAsia" w:eastAsia="仿宋_GB2312"/>
            <w:color w:val="000000"/>
            <w:sz w:val="32"/>
            <w:szCs w:val="32"/>
            <w:lang w:val="en-US" w:eastAsia="zh-CN"/>
          </w:rPr>
          <w:t>912</w:t>
        </w:r>
      </w:ins>
      <w:r>
        <w:rPr>
          <w:rFonts w:hint="eastAsia" w:eastAsia="仿宋_GB2312"/>
          <w:color w:val="000000"/>
          <w:sz w:val="32"/>
          <w:szCs w:val="32"/>
        </w:rPr>
        <w:t>万元，</w:t>
      </w:r>
      <w:r>
        <w:rPr>
          <w:rFonts w:hint="eastAsia" w:eastAsia="仿宋_GB2312"/>
          <w:color w:val="000000"/>
          <w:sz w:val="32"/>
          <w:szCs w:val="32"/>
          <w:lang w:eastAsia="zh-CN"/>
        </w:rPr>
        <w:t>增长</w:t>
      </w:r>
      <w:del w:id="174" w:author="Administrator" w:date="2024-08-17T07:20:13Z">
        <w:r>
          <w:rPr>
            <w:rFonts w:hint="default" w:eastAsia="仿宋_GB2312"/>
            <w:color w:val="000000"/>
            <w:sz w:val="32"/>
            <w:szCs w:val="32"/>
            <w:lang w:val="en-US" w:eastAsia="zh-CN"/>
          </w:rPr>
          <w:delText>22.74</w:delText>
        </w:r>
      </w:del>
      <w:ins w:id="175" w:author="Administrator" w:date="2024-08-17T07:20:13Z">
        <w:r>
          <w:rPr>
            <w:rFonts w:hint="eastAsia" w:eastAsia="仿宋_GB2312"/>
            <w:color w:val="000000"/>
            <w:sz w:val="32"/>
            <w:szCs w:val="32"/>
            <w:lang w:val="en-US" w:eastAsia="zh-CN"/>
          </w:rPr>
          <w:t>15.</w:t>
        </w:r>
      </w:ins>
      <w:ins w:id="176" w:author="Administrator" w:date="2024-08-17T07:20:14Z">
        <w:r>
          <w:rPr>
            <w:rFonts w:hint="eastAsia" w:eastAsia="仿宋_GB2312"/>
            <w:color w:val="000000"/>
            <w:sz w:val="32"/>
            <w:szCs w:val="32"/>
            <w:lang w:val="en-US" w:eastAsia="zh-CN"/>
          </w:rPr>
          <w:t>11</w:t>
        </w:r>
      </w:ins>
      <w:r>
        <w:rPr>
          <w:rFonts w:hint="eastAsia" w:eastAsia="仿宋_GB2312"/>
          <w:color w:val="000000"/>
          <w:sz w:val="32"/>
          <w:szCs w:val="32"/>
        </w:rPr>
        <w:t>%</w:t>
      </w:r>
      <w:r>
        <w:rPr>
          <w:rFonts w:hint="eastAsia" w:eastAsia="仿宋_GB2312"/>
          <w:color w:val="000000"/>
          <w:sz w:val="32"/>
          <w:szCs w:val="32"/>
          <w:lang w:eastAsia="zh-CN"/>
        </w:rPr>
        <w:t>；</w:t>
      </w:r>
    </w:p>
    <w:p w14:paraId="048C44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eastAsia="zh-CN"/>
        </w:rPr>
      </w:pPr>
      <w:r>
        <w:rPr>
          <w:rFonts w:hint="eastAsia" w:eastAsia="仿宋_GB2312"/>
          <w:color w:val="000000"/>
          <w:sz w:val="32"/>
          <w:szCs w:val="32"/>
        </w:rPr>
        <w:t>8、固定数额补助收入</w:t>
      </w:r>
      <w:r>
        <w:rPr>
          <w:rFonts w:hint="eastAsia" w:eastAsia="仿宋_GB2312"/>
          <w:color w:val="000000"/>
          <w:sz w:val="32"/>
          <w:szCs w:val="32"/>
          <w:lang w:val="en-US" w:eastAsia="zh-CN"/>
        </w:rPr>
        <w:t>15616</w:t>
      </w:r>
      <w:r>
        <w:rPr>
          <w:rFonts w:hint="eastAsia" w:eastAsia="仿宋_GB2312"/>
          <w:color w:val="000000"/>
          <w:sz w:val="32"/>
          <w:szCs w:val="32"/>
        </w:rPr>
        <w:t>万元，</w:t>
      </w:r>
      <w:del w:id="177" w:author="Administrator" w:date="2024-08-17T07:25:04Z">
        <w:r>
          <w:rPr>
            <w:rFonts w:hint="default" w:eastAsia="仿宋_GB2312"/>
            <w:color w:val="000000"/>
            <w:sz w:val="32"/>
            <w:szCs w:val="32"/>
            <w:lang w:val="en-US"/>
          </w:rPr>
          <w:delText>比上年</w:delText>
        </w:r>
      </w:del>
      <w:del w:id="178" w:author="Administrator" w:date="2024-08-17T07:25:04Z">
        <w:r>
          <w:rPr>
            <w:rFonts w:hint="default" w:eastAsia="仿宋_GB2312"/>
            <w:color w:val="000000"/>
            <w:sz w:val="32"/>
            <w:szCs w:val="32"/>
            <w:lang w:val="en-US" w:eastAsia="zh-CN"/>
          </w:rPr>
          <w:delText>减少499</w:delText>
        </w:r>
      </w:del>
      <w:del w:id="179" w:author="Administrator" w:date="2024-08-17T07:25:04Z">
        <w:r>
          <w:rPr>
            <w:rFonts w:hint="default" w:eastAsia="仿宋_GB2312"/>
            <w:color w:val="000000"/>
            <w:sz w:val="32"/>
            <w:szCs w:val="32"/>
            <w:lang w:val="en-US"/>
          </w:rPr>
          <w:delText>万元，</w:delText>
        </w:r>
      </w:del>
      <w:del w:id="180" w:author="Administrator" w:date="2024-08-17T07:25:04Z">
        <w:r>
          <w:rPr>
            <w:rFonts w:hint="default" w:eastAsia="仿宋_GB2312"/>
            <w:color w:val="000000"/>
            <w:sz w:val="32"/>
            <w:szCs w:val="32"/>
            <w:lang w:val="en-US" w:eastAsia="zh-CN"/>
          </w:rPr>
          <w:delText>减少3.10</w:delText>
        </w:r>
      </w:del>
      <w:del w:id="181" w:author="Administrator" w:date="2024-08-17T07:25:04Z">
        <w:r>
          <w:rPr>
            <w:rFonts w:hint="default" w:eastAsia="仿宋_GB2312"/>
            <w:color w:val="000000"/>
            <w:sz w:val="32"/>
            <w:szCs w:val="32"/>
            <w:lang w:val="en-US"/>
          </w:rPr>
          <w:delText>%</w:delText>
        </w:r>
      </w:del>
      <w:ins w:id="182" w:author="Administrator" w:date="2024-08-17T07:25:07Z">
        <w:r>
          <w:rPr>
            <w:rFonts w:hint="eastAsia" w:eastAsia="仿宋_GB2312"/>
            <w:color w:val="000000"/>
            <w:sz w:val="32"/>
            <w:szCs w:val="32"/>
            <w:lang w:val="en-US" w:eastAsia="zh-CN"/>
          </w:rPr>
          <w:t>与上年</w:t>
        </w:r>
      </w:ins>
      <w:ins w:id="183" w:author="Administrator" w:date="2024-08-17T07:25:12Z">
        <w:r>
          <w:rPr>
            <w:rFonts w:hint="eastAsia" w:eastAsia="仿宋_GB2312"/>
            <w:color w:val="000000"/>
            <w:sz w:val="32"/>
            <w:szCs w:val="32"/>
            <w:lang w:val="en-US" w:eastAsia="zh-CN"/>
          </w:rPr>
          <w:t>持平</w:t>
        </w:r>
      </w:ins>
      <w:r>
        <w:rPr>
          <w:rFonts w:hint="eastAsia" w:eastAsia="仿宋_GB2312"/>
          <w:color w:val="000000"/>
          <w:sz w:val="32"/>
          <w:szCs w:val="32"/>
          <w:lang w:eastAsia="zh-CN"/>
        </w:rPr>
        <w:t>；</w:t>
      </w:r>
    </w:p>
    <w:p w14:paraId="0D6781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rPr>
      </w:pPr>
      <w:r>
        <w:rPr>
          <w:rFonts w:hint="eastAsia" w:eastAsia="仿宋_GB2312"/>
          <w:color w:val="000000"/>
          <w:sz w:val="32"/>
          <w:szCs w:val="32"/>
        </w:rPr>
        <w:t>9、革命老区转移支付收入140万元，与上年持平；</w:t>
      </w:r>
    </w:p>
    <w:p w14:paraId="2BDE0C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auto"/>
          <w:sz w:val="32"/>
          <w:szCs w:val="32"/>
          <w:highlight w:val="none"/>
          <w:lang w:eastAsia="zh-CN"/>
        </w:rPr>
      </w:pPr>
      <w:r>
        <w:rPr>
          <w:rFonts w:hint="eastAsia" w:eastAsia="仿宋_GB2312"/>
          <w:color w:val="000000"/>
          <w:sz w:val="32"/>
          <w:szCs w:val="32"/>
        </w:rPr>
        <w:t>10、</w:t>
      </w:r>
      <w:ins w:id="184" w:author="Administrator" w:date="2024-08-17T07:26:17Z">
        <w:r>
          <w:rPr>
            <w:rFonts w:hint="eastAsia" w:eastAsia="仿宋_GB2312"/>
            <w:color w:val="000000"/>
            <w:sz w:val="32"/>
            <w:szCs w:val="32"/>
            <w:highlight w:val="none"/>
            <w:lang w:eastAsia="zh-CN"/>
          </w:rPr>
          <w:t>巩固脱贫攻坚成果衔接乡村振兴转移支付收入</w:t>
        </w:r>
      </w:ins>
      <w:del w:id="185" w:author="Administrator" w:date="2024-08-17T07:26:17Z">
        <w:r>
          <w:rPr>
            <w:rFonts w:hint="eastAsia" w:eastAsia="仿宋_GB2312"/>
            <w:color w:val="000000"/>
            <w:sz w:val="32"/>
            <w:szCs w:val="32"/>
            <w:highlight w:val="none"/>
            <w:lang w:eastAsia="zh-CN"/>
          </w:rPr>
          <w:delText>欠发达地区</w:delText>
        </w:r>
      </w:del>
      <w:r>
        <w:rPr>
          <w:rFonts w:hint="eastAsia" w:eastAsia="仿宋_GB2312"/>
          <w:color w:val="000000"/>
          <w:sz w:val="32"/>
          <w:szCs w:val="32"/>
          <w:highlight w:val="none"/>
        </w:rPr>
        <w:t>转移支付收入</w:t>
      </w:r>
      <w:del w:id="186" w:author="Administrator" w:date="2024-08-17T07:26:28Z">
        <w:r>
          <w:rPr>
            <w:rFonts w:hint="default" w:eastAsia="仿宋_GB2312"/>
            <w:color w:val="000000"/>
            <w:sz w:val="32"/>
            <w:szCs w:val="32"/>
            <w:highlight w:val="none"/>
            <w:lang w:val="en-US" w:eastAsia="zh-CN"/>
          </w:rPr>
          <w:delText>5211</w:delText>
        </w:r>
      </w:del>
      <w:ins w:id="187" w:author="Administrator" w:date="2024-08-17T07:26:28Z">
        <w:r>
          <w:rPr>
            <w:rFonts w:hint="eastAsia" w:eastAsia="仿宋_GB2312"/>
            <w:color w:val="000000"/>
            <w:sz w:val="32"/>
            <w:szCs w:val="32"/>
            <w:highlight w:val="none"/>
            <w:lang w:val="en-US" w:eastAsia="zh-CN"/>
          </w:rPr>
          <w:t>68</w:t>
        </w:r>
      </w:ins>
      <w:ins w:id="188" w:author="Administrator" w:date="2024-08-17T07:26:29Z">
        <w:r>
          <w:rPr>
            <w:rFonts w:hint="eastAsia" w:eastAsia="仿宋_GB2312"/>
            <w:color w:val="000000"/>
            <w:sz w:val="32"/>
            <w:szCs w:val="32"/>
            <w:highlight w:val="none"/>
            <w:lang w:val="en-US" w:eastAsia="zh-CN"/>
          </w:rPr>
          <w:t>34</w:t>
        </w:r>
      </w:ins>
      <w:r>
        <w:rPr>
          <w:rFonts w:hint="eastAsia" w:eastAsia="仿宋_GB2312"/>
          <w:color w:val="000000"/>
          <w:sz w:val="32"/>
          <w:szCs w:val="32"/>
          <w:highlight w:val="none"/>
        </w:rPr>
        <w:t>万元</w:t>
      </w:r>
      <w:del w:id="189" w:author="Administrator" w:date="2024-08-17T07:26:41Z">
        <w:r>
          <w:rPr>
            <w:rFonts w:hint="eastAsia" w:eastAsia="仿宋_GB2312"/>
            <w:color w:val="000000"/>
            <w:sz w:val="32"/>
            <w:szCs w:val="32"/>
            <w:highlight w:val="none"/>
          </w:rPr>
          <w:delText>，比上年</w:delText>
        </w:r>
      </w:del>
      <w:del w:id="190" w:author="Administrator" w:date="2024-08-17T07:26:41Z">
        <w:r>
          <w:rPr>
            <w:rFonts w:hint="eastAsia" w:eastAsia="仿宋_GB2312"/>
            <w:color w:val="000000"/>
            <w:sz w:val="32"/>
            <w:szCs w:val="32"/>
            <w:highlight w:val="none"/>
            <w:lang w:eastAsia="zh-CN"/>
          </w:rPr>
          <w:delText>增加</w:delText>
        </w:r>
      </w:del>
      <w:del w:id="191" w:author="Administrator" w:date="2024-08-17T07:26:41Z">
        <w:r>
          <w:rPr>
            <w:rFonts w:hint="eastAsia" w:eastAsia="仿宋_GB2312"/>
            <w:color w:val="000000"/>
            <w:sz w:val="32"/>
            <w:szCs w:val="32"/>
            <w:highlight w:val="none"/>
            <w:lang w:val="en-US" w:eastAsia="zh-CN"/>
          </w:rPr>
          <w:delText>1014</w:delText>
        </w:r>
      </w:del>
      <w:del w:id="192" w:author="Administrator" w:date="2024-08-17T07:26:41Z">
        <w:r>
          <w:rPr>
            <w:rFonts w:hint="eastAsia" w:eastAsia="仿宋_GB2312"/>
            <w:color w:val="auto"/>
            <w:sz w:val="32"/>
            <w:szCs w:val="32"/>
            <w:highlight w:val="none"/>
          </w:rPr>
          <w:delText>万元，</w:delText>
        </w:r>
      </w:del>
      <w:del w:id="193" w:author="Administrator" w:date="2024-08-17T07:26:41Z">
        <w:r>
          <w:rPr>
            <w:rFonts w:hint="eastAsia" w:eastAsia="仿宋_GB2312"/>
            <w:color w:val="auto"/>
            <w:sz w:val="32"/>
            <w:szCs w:val="32"/>
            <w:highlight w:val="none"/>
            <w:lang w:eastAsia="zh-CN"/>
          </w:rPr>
          <w:delText>增长</w:delText>
        </w:r>
      </w:del>
      <w:del w:id="194" w:author="Administrator" w:date="2024-08-17T07:26:41Z">
        <w:r>
          <w:rPr>
            <w:rFonts w:hint="eastAsia" w:eastAsia="仿宋_GB2312"/>
            <w:color w:val="auto"/>
            <w:sz w:val="32"/>
            <w:szCs w:val="32"/>
            <w:highlight w:val="none"/>
            <w:lang w:val="en-US" w:eastAsia="zh-CN"/>
          </w:rPr>
          <w:delText>24.16</w:delText>
        </w:r>
      </w:del>
      <w:del w:id="195" w:author="Administrator" w:date="2024-08-17T07:26:41Z">
        <w:r>
          <w:rPr>
            <w:rFonts w:hint="eastAsia" w:eastAsia="仿宋_GB2312"/>
            <w:color w:val="auto"/>
            <w:sz w:val="32"/>
            <w:szCs w:val="32"/>
            <w:highlight w:val="none"/>
          </w:rPr>
          <w:delText>%</w:delText>
        </w:r>
      </w:del>
      <w:r>
        <w:rPr>
          <w:rFonts w:hint="eastAsia" w:eastAsia="仿宋_GB2312"/>
          <w:color w:val="auto"/>
          <w:sz w:val="32"/>
          <w:szCs w:val="32"/>
          <w:highlight w:val="none"/>
          <w:lang w:eastAsia="zh-CN"/>
        </w:rPr>
        <w:t>；</w:t>
      </w:r>
    </w:p>
    <w:p w14:paraId="488E88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color w:val="auto"/>
          <w:sz w:val="32"/>
          <w:szCs w:val="32"/>
        </w:rPr>
      </w:pPr>
      <w:r>
        <w:rPr>
          <w:rFonts w:hint="eastAsia" w:eastAsia="仿宋_GB2312"/>
          <w:color w:val="auto"/>
          <w:sz w:val="32"/>
          <w:szCs w:val="32"/>
          <w:highlight w:val="none"/>
        </w:rPr>
        <w:t>11、公共安全共</w:t>
      </w:r>
      <w:r>
        <w:rPr>
          <w:rFonts w:hint="eastAsia" w:eastAsia="仿宋_GB2312"/>
          <w:color w:val="auto"/>
          <w:sz w:val="32"/>
          <w:szCs w:val="32"/>
        </w:rPr>
        <w:t>同财政事权转移支付收入</w:t>
      </w:r>
      <w:del w:id="196" w:author="Administrator" w:date="2024-08-17T07:27:01Z">
        <w:r>
          <w:rPr>
            <w:rFonts w:hint="default" w:eastAsia="仿宋_GB2312"/>
            <w:color w:val="auto"/>
            <w:sz w:val="32"/>
            <w:szCs w:val="32"/>
            <w:lang w:val="en-US" w:eastAsia="zh-CN"/>
          </w:rPr>
          <w:delText>1150</w:delText>
        </w:r>
      </w:del>
      <w:ins w:id="197" w:author="Administrator" w:date="2024-08-17T07:27:01Z">
        <w:r>
          <w:rPr>
            <w:rFonts w:hint="eastAsia" w:eastAsia="仿宋_GB2312"/>
            <w:color w:val="auto"/>
            <w:sz w:val="32"/>
            <w:szCs w:val="32"/>
            <w:lang w:val="en-US" w:eastAsia="zh-CN"/>
          </w:rPr>
          <w:t>107</w:t>
        </w:r>
      </w:ins>
      <w:ins w:id="198" w:author="Administrator" w:date="2024-08-17T07:27:02Z">
        <w:r>
          <w:rPr>
            <w:rFonts w:hint="eastAsia" w:eastAsia="仿宋_GB2312"/>
            <w:color w:val="auto"/>
            <w:sz w:val="32"/>
            <w:szCs w:val="32"/>
            <w:lang w:val="en-US" w:eastAsia="zh-CN"/>
          </w:rPr>
          <w:t>6</w:t>
        </w:r>
      </w:ins>
      <w:r>
        <w:rPr>
          <w:rFonts w:hint="eastAsia" w:eastAsia="仿宋_GB2312"/>
          <w:color w:val="auto"/>
          <w:sz w:val="32"/>
          <w:szCs w:val="32"/>
        </w:rPr>
        <w:t>万元，比上</w:t>
      </w:r>
      <w:ins w:id="199" w:author="Administrator" w:date="2024-08-17T07:27:11Z">
        <w:r>
          <w:rPr>
            <w:rFonts w:hint="eastAsia" w:eastAsia="仿宋_GB2312"/>
            <w:color w:val="auto"/>
            <w:sz w:val="32"/>
            <w:szCs w:val="32"/>
            <w:lang w:val="en-US" w:eastAsia="zh-CN"/>
          </w:rPr>
          <w:t>年</w:t>
        </w:r>
      </w:ins>
      <w:ins w:id="200" w:author="Administrator" w:date="2024-08-17T07:27:13Z">
        <w:r>
          <w:rPr>
            <w:rFonts w:hint="eastAsia" w:eastAsia="仿宋_GB2312"/>
            <w:color w:val="auto"/>
            <w:sz w:val="32"/>
            <w:szCs w:val="32"/>
            <w:lang w:val="en-US" w:eastAsia="zh-CN"/>
          </w:rPr>
          <w:t>减少</w:t>
        </w:r>
      </w:ins>
      <w:ins w:id="201" w:author="Administrator" w:date="2024-08-17T07:27:16Z">
        <w:r>
          <w:rPr>
            <w:rFonts w:hint="eastAsia" w:eastAsia="仿宋_GB2312"/>
            <w:color w:val="auto"/>
            <w:sz w:val="32"/>
            <w:szCs w:val="32"/>
            <w:lang w:val="en-US" w:eastAsia="zh-CN"/>
          </w:rPr>
          <w:t>76</w:t>
        </w:r>
      </w:ins>
      <w:del w:id="202" w:author="Administrator" w:date="2024-08-17T07:27:09Z">
        <w:r>
          <w:rPr>
            <w:rFonts w:hint="eastAsia" w:eastAsia="仿宋_GB2312"/>
            <w:color w:val="auto"/>
            <w:sz w:val="32"/>
            <w:szCs w:val="32"/>
          </w:rPr>
          <w:delText>年</w:delText>
        </w:r>
      </w:del>
      <w:del w:id="203" w:author="Administrator" w:date="2024-08-17T07:27:09Z">
        <w:r>
          <w:rPr>
            <w:rFonts w:hint="default" w:eastAsia="仿宋_GB2312"/>
            <w:color w:val="auto"/>
            <w:sz w:val="32"/>
            <w:szCs w:val="32"/>
            <w:lang w:val="en-US"/>
          </w:rPr>
          <w:delText>增加</w:delText>
        </w:r>
      </w:del>
      <w:del w:id="204" w:author="Administrator" w:date="2024-08-17T07:27:09Z">
        <w:r>
          <w:rPr>
            <w:rFonts w:hint="default" w:eastAsia="仿宋_GB2312"/>
            <w:color w:val="auto"/>
            <w:sz w:val="32"/>
            <w:szCs w:val="32"/>
            <w:lang w:val="en-US" w:eastAsia="zh-CN"/>
          </w:rPr>
          <w:delText>130</w:delText>
        </w:r>
      </w:del>
      <w:r>
        <w:rPr>
          <w:rFonts w:hint="eastAsia" w:eastAsia="仿宋_GB2312"/>
          <w:color w:val="auto"/>
          <w:sz w:val="32"/>
          <w:szCs w:val="32"/>
        </w:rPr>
        <w:t>万元，</w:t>
      </w:r>
      <w:del w:id="205" w:author="Administrator" w:date="2024-08-17T07:27:22Z">
        <w:r>
          <w:rPr>
            <w:rFonts w:hint="default" w:eastAsia="仿宋_GB2312"/>
            <w:color w:val="auto"/>
            <w:sz w:val="32"/>
            <w:szCs w:val="32"/>
            <w:lang w:val="en-US"/>
          </w:rPr>
          <w:delText>增长</w:delText>
        </w:r>
      </w:del>
      <w:del w:id="206" w:author="Administrator" w:date="2024-08-17T07:27:22Z">
        <w:r>
          <w:rPr>
            <w:rFonts w:hint="default" w:eastAsia="仿宋_GB2312"/>
            <w:color w:val="auto"/>
            <w:sz w:val="32"/>
            <w:szCs w:val="32"/>
            <w:lang w:val="en-US" w:eastAsia="zh-CN"/>
          </w:rPr>
          <w:delText>12.75</w:delText>
        </w:r>
      </w:del>
      <w:ins w:id="207" w:author="Administrator" w:date="2024-08-17T07:27:24Z">
        <w:r>
          <w:rPr>
            <w:rFonts w:hint="eastAsia" w:eastAsia="仿宋_GB2312"/>
            <w:color w:val="auto"/>
            <w:sz w:val="32"/>
            <w:szCs w:val="32"/>
            <w:lang w:val="en-US" w:eastAsia="zh-CN"/>
          </w:rPr>
          <w:t>下降</w:t>
        </w:r>
      </w:ins>
      <w:ins w:id="208" w:author="Administrator" w:date="2024-08-17T07:27:27Z">
        <w:r>
          <w:rPr>
            <w:rFonts w:hint="eastAsia" w:eastAsia="仿宋_GB2312"/>
            <w:color w:val="auto"/>
            <w:sz w:val="32"/>
            <w:szCs w:val="32"/>
            <w:lang w:val="en-US" w:eastAsia="zh-CN"/>
          </w:rPr>
          <w:t>6.61</w:t>
        </w:r>
      </w:ins>
      <w:r>
        <w:rPr>
          <w:rFonts w:hint="eastAsia" w:eastAsia="仿宋_GB2312"/>
          <w:color w:val="auto"/>
          <w:sz w:val="32"/>
          <w:szCs w:val="32"/>
        </w:rPr>
        <w:t>%；</w:t>
      </w:r>
    </w:p>
    <w:p w14:paraId="5A5ACE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auto"/>
          <w:sz w:val="32"/>
          <w:szCs w:val="32"/>
          <w:lang w:eastAsia="zh-CN"/>
        </w:rPr>
      </w:pPr>
      <w:r>
        <w:rPr>
          <w:rFonts w:hint="eastAsia" w:eastAsia="仿宋_GB2312"/>
          <w:color w:val="auto"/>
          <w:sz w:val="32"/>
          <w:szCs w:val="32"/>
        </w:rPr>
        <w:t>12、教育共同财政事权转移支付收入</w:t>
      </w:r>
      <w:del w:id="209" w:author="Administrator" w:date="2024-08-17T07:27:40Z">
        <w:r>
          <w:rPr>
            <w:rFonts w:hint="default" w:eastAsia="仿宋_GB2312"/>
            <w:color w:val="auto"/>
            <w:sz w:val="32"/>
            <w:szCs w:val="32"/>
            <w:lang w:val="en-US" w:eastAsia="zh-CN"/>
          </w:rPr>
          <w:delText>15496</w:delText>
        </w:r>
      </w:del>
      <w:ins w:id="210" w:author="Administrator" w:date="2024-08-17T07:27:40Z">
        <w:r>
          <w:rPr>
            <w:rFonts w:hint="eastAsia" w:eastAsia="仿宋_GB2312"/>
            <w:color w:val="auto"/>
            <w:sz w:val="32"/>
            <w:szCs w:val="32"/>
            <w:lang w:val="en-US" w:eastAsia="zh-CN"/>
          </w:rPr>
          <w:t>16</w:t>
        </w:r>
      </w:ins>
      <w:ins w:id="211" w:author="Administrator" w:date="2024-08-17T07:27:41Z">
        <w:r>
          <w:rPr>
            <w:rFonts w:hint="eastAsia" w:eastAsia="仿宋_GB2312"/>
            <w:color w:val="auto"/>
            <w:sz w:val="32"/>
            <w:szCs w:val="32"/>
            <w:lang w:val="en-US" w:eastAsia="zh-CN"/>
          </w:rPr>
          <w:t>8</w:t>
        </w:r>
      </w:ins>
      <w:ins w:id="212" w:author="Administrator" w:date="2024-08-17T07:27:43Z">
        <w:r>
          <w:rPr>
            <w:rFonts w:hint="eastAsia" w:eastAsia="仿宋_GB2312"/>
            <w:color w:val="auto"/>
            <w:sz w:val="32"/>
            <w:szCs w:val="32"/>
            <w:lang w:val="en-US" w:eastAsia="zh-CN"/>
          </w:rPr>
          <w:t>61</w:t>
        </w:r>
      </w:ins>
      <w:r>
        <w:rPr>
          <w:rFonts w:hint="eastAsia" w:eastAsia="仿宋_GB2312"/>
          <w:color w:val="auto"/>
          <w:sz w:val="32"/>
          <w:szCs w:val="32"/>
        </w:rPr>
        <w:t>万元，比上年</w:t>
      </w:r>
      <w:del w:id="213" w:author="Administrator" w:date="2024-08-17T07:27:52Z">
        <w:r>
          <w:rPr>
            <w:rFonts w:hint="default" w:eastAsia="仿宋_GB2312"/>
            <w:color w:val="auto"/>
            <w:sz w:val="32"/>
            <w:szCs w:val="32"/>
            <w:lang w:val="en-US" w:eastAsia="zh-CN"/>
          </w:rPr>
          <w:delText>减少853</w:delText>
        </w:r>
      </w:del>
      <w:ins w:id="214" w:author="Administrator" w:date="2024-08-17T07:27:53Z">
        <w:r>
          <w:rPr>
            <w:rFonts w:hint="eastAsia" w:eastAsia="仿宋_GB2312"/>
            <w:color w:val="auto"/>
            <w:sz w:val="32"/>
            <w:szCs w:val="32"/>
            <w:lang w:val="en-US" w:eastAsia="zh-CN"/>
          </w:rPr>
          <w:t>增加</w:t>
        </w:r>
      </w:ins>
      <w:ins w:id="215" w:author="Administrator" w:date="2024-08-17T07:27:55Z">
        <w:r>
          <w:rPr>
            <w:rFonts w:hint="eastAsia" w:eastAsia="仿宋_GB2312"/>
            <w:color w:val="auto"/>
            <w:sz w:val="32"/>
            <w:szCs w:val="32"/>
            <w:lang w:val="en-US" w:eastAsia="zh-CN"/>
          </w:rPr>
          <w:t>1</w:t>
        </w:r>
      </w:ins>
      <w:ins w:id="216" w:author="Administrator" w:date="2024-08-17T10:46:30Z">
        <w:r>
          <w:rPr>
            <w:rFonts w:hint="eastAsia" w:eastAsia="仿宋_GB2312"/>
            <w:color w:val="auto"/>
            <w:sz w:val="32"/>
            <w:szCs w:val="32"/>
            <w:lang w:val="en-US" w:eastAsia="zh-CN"/>
          </w:rPr>
          <w:t>365</w:t>
        </w:r>
      </w:ins>
      <w:r>
        <w:rPr>
          <w:rFonts w:hint="eastAsia" w:eastAsia="仿宋_GB2312"/>
          <w:color w:val="auto"/>
          <w:sz w:val="32"/>
          <w:szCs w:val="32"/>
        </w:rPr>
        <w:t>万元，</w:t>
      </w:r>
      <w:del w:id="217" w:author="Administrator" w:date="2024-08-17T10:46:40Z">
        <w:r>
          <w:rPr>
            <w:rFonts w:hint="default" w:eastAsia="仿宋_GB2312"/>
            <w:color w:val="auto"/>
            <w:sz w:val="32"/>
            <w:szCs w:val="32"/>
            <w:lang w:val="en-US" w:eastAsia="zh-CN"/>
          </w:rPr>
          <w:delText>减少5.22</w:delText>
        </w:r>
      </w:del>
      <w:ins w:id="218" w:author="Administrator" w:date="2024-08-17T10:46:41Z">
        <w:r>
          <w:rPr>
            <w:rFonts w:hint="eastAsia" w:eastAsia="仿宋_GB2312"/>
            <w:color w:val="auto"/>
            <w:sz w:val="32"/>
            <w:szCs w:val="32"/>
            <w:lang w:val="en-US" w:eastAsia="zh-CN"/>
          </w:rPr>
          <w:t>增</w:t>
        </w:r>
      </w:ins>
      <w:ins w:id="219" w:author="Administrator" w:date="2024-08-17T10:47:59Z">
        <w:r>
          <w:rPr>
            <w:rFonts w:hint="eastAsia" w:eastAsia="仿宋_GB2312"/>
            <w:color w:val="auto"/>
            <w:sz w:val="32"/>
            <w:szCs w:val="32"/>
            <w:lang w:val="en-US" w:eastAsia="zh-CN"/>
          </w:rPr>
          <w:t>长</w:t>
        </w:r>
      </w:ins>
      <w:ins w:id="220" w:author="Administrator" w:date="2024-08-17T10:46:43Z">
        <w:r>
          <w:rPr>
            <w:rFonts w:hint="eastAsia" w:eastAsia="仿宋_GB2312"/>
            <w:color w:val="auto"/>
            <w:sz w:val="32"/>
            <w:szCs w:val="32"/>
            <w:lang w:val="en-US" w:eastAsia="zh-CN"/>
          </w:rPr>
          <w:t>8.</w:t>
        </w:r>
      </w:ins>
      <w:ins w:id="221" w:author="Administrator" w:date="2024-08-17T10:46:44Z">
        <w:r>
          <w:rPr>
            <w:rFonts w:hint="eastAsia" w:eastAsia="仿宋_GB2312"/>
            <w:color w:val="auto"/>
            <w:sz w:val="32"/>
            <w:szCs w:val="32"/>
            <w:lang w:val="en-US" w:eastAsia="zh-CN"/>
          </w:rPr>
          <w:t>81</w:t>
        </w:r>
      </w:ins>
      <w:r>
        <w:rPr>
          <w:rFonts w:hint="eastAsia" w:eastAsia="仿宋_GB2312"/>
          <w:color w:val="auto"/>
          <w:sz w:val="32"/>
          <w:szCs w:val="32"/>
        </w:rPr>
        <w:t>%</w:t>
      </w:r>
      <w:r>
        <w:rPr>
          <w:rFonts w:hint="eastAsia" w:eastAsia="仿宋_GB2312"/>
          <w:color w:val="auto"/>
          <w:sz w:val="32"/>
          <w:szCs w:val="32"/>
          <w:lang w:eastAsia="zh-CN"/>
        </w:rPr>
        <w:t>；</w:t>
      </w:r>
    </w:p>
    <w:p w14:paraId="44D092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auto"/>
          <w:sz w:val="32"/>
          <w:szCs w:val="32"/>
          <w:lang w:eastAsia="zh-CN"/>
        </w:rPr>
      </w:pPr>
      <w:r>
        <w:rPr>
          <w:rFonts w:hint="eastAsia" w:eastAsia="仿宋_GB2312"/>
          <w:color w:val="auto"/>
          <w:sz w:val="32"/>
          <w:szCs w:val="32"/>
        </w:rPr>
        <w:t>13、文化旅游体育与传媒共同财政事权转移支付收入</w:t>
      </w:r>
      <w:del w:id="222" w:author="Administrator" w:date="2024-08-17T10:46:58Z">
        <w:r>
          <w:rPr>
            <w:rFonts w:hint="default" w:eastAsia="仿宋_GB2312"/>
            <w:color w:val="auto"/>
            <w:sz w:val="32"/>
            <w:szCs w:val="32"/>
            <w:lang w:val="en-US" w:eastAsia="zh-CN"/>
          </w:rPr>
          <w:delText>678</w:delText>
        </w:r>
      </w:del>
      <w:ins w:id="223" w:author="Administrator" w:date="2024-08-17T10:46:58Z">
        <w:r>
          <w:rPr>
            <w:rFonts w:hint="eastAsia" w:eastAsia="仿宋_GB2312"/>
            <w:color w:val="auto"/>
            <w:sz w:val="32"/>
            <w:szCs w:val="32"/>
            <w:lang w:val="en-US" w:eastAsia="zh-CN"/>
          </w:rPr>
          <w:t>56</w:t>
        </w:r>
      </w:ins>
      <w:ins w:id="224" w:author="Administrator" w:date="2024-08-17T10:46:59Z">
        <w:r>
          <w:rPr>
            <w:rFonts w:hint="eastAsia" w:eastAsia="仿宋_GB2312"/>
            <w:color w:val="auto"/>
            <w:sz w:val="32"/>
            <w:szCs w:val="32"/>
            <w:lang w:val="en-US" w:eastAsia="zh-CN"/>
          </w:rPr>
          <w:t>5</w:t>
        </w:r>
      </w:ins>
      <w:r>
        <w:rPr>
          <w:rFonts w:hint="eastAsia" w:eastAsia="仿宋_GB2312"/>
          <w:color w:val="auto"/>
          <w:sz w:val="32"/>
          <w:szCs w:val="32"/>
        </w:rPr>
        <w:t>万元，比上年</w:t>
      </w:r>
      <w:del w:id="225" w:author="Administrator" w:date="2024-08-17T10:47:26Z">
        <w:r>
          <w:rPr>
            <w:rFonts w:hint="default" w:eastAsia="仿宋_GB2312"/>
            <w:color w:val="auto"/>
            <w:sz w:val="32"/>
            <w:szCs w:val="32"/>
            <w:lang w:val="en-US"/>
          </w:rPr>
          <w:delText>增加</w:delText>
        </w:r>
      </w:del>
      <w:del w:id="226" w:author="Administrator" w:date="2024-08-17T10:47:26Z">
        <w:r>
          <w:rPr>
            <w:rFonts w:hint="default" w:eastAsia="仿宋_GB2312"/>
            <w:color w:val="auto"/>
            <w:sz w:val="32"/>
            <w:szCs w:val="32"/>
            <w:lang w:val="en-US" w:eastAsia="zh-CN"/>
          </w:rPr>
          <w:delText>10</w:delText>
        </w:r>
      </w:del>
      <w:ins w:id="227" w:author="Administrator" w:date="2024-08-17T10:47:27Z">
        <w:r>
          <w:rPr>
            <w:rFonts w:hint="eastAsia" w:eastAsia="仿宋_GB2312"/>
            <w:color w:val="auto"/>
            <w:sz w:val="32"/>
            <w:szCs w:val="32"/>
            <w:lang w:val="en-US" w:eastAsia="zh-CN"/>
          </w:rPr>
          <w:t>减少</w:t>
        </w:r>
      </w:ins>
      <w:del w:id="228" w:author="Administrator" w:date="2024-08-17T10:47:33Z">
        <w:r>
          <w:rPr>
            <w:rFonts w:hint="default" w:eastAsia="仿宋_GB2312"/>
            <w:color w:val="auto"/>
            <w:sz w:val="32"/>
            <w:szCs w:val="32"/>
            <w:lang w:val="en-US" w:eastAsia="zh-CN"/>
          </w:rPr>
          <w:delText>5</w:delText>
        </w:r>
      </w:del>
      <w:ins w:id="229" w:author="Administrator" w:date="2024-08-17T10:47:33Z">
        <w:r>
          <w:rPr>
            <w:rFonts w:hint="eastAsia" w:eastAsia="仿宋_GB2312"/>
            <w:color w:val="auto"/>
            <w:sz w:val="32"/>
            <w:szCs w:val="32"/>
            <w:lang w:val="en-US" w:eastAsia="zh-CN"/>
          </w:rPr>
          <w:t>113</w:t>
        </w:r>
      </w:ins>
      <w:r>
        <w:rPr>
          <w:rFonts w:hint="eastAsia" w:eastAsia="仿宋_GB2312"/>
          <w:color w:val="auto"/>
          <w:sz w:val="32"/>
          <w:szCs w:val="32"/>
        </w:rPr>
        <w:t>万元，</w:t>
      </w:r>
      <w:del w:id="230" w:author="Administrator" w:date="2024-08-17T10:47:38Z">
        <w:r>
          <w:rPr>
            <w:rFonts w:hint="default" w:eastAsia="仿宋_GB2312"/>
            <w:color w:val="auto"/>
            <w:sz w:val="32"/>
            <w:szCs w:val="32"/>
            <w:lang w:val="en-US"/>
          </w:rPr>
          <w:delText>增长</w:delText>
        </w:r>
      </w:del>
      <w:del w:id="231" w:author="Administrator" w:date="2024-08-17T10:47:38Z">
        <w:r>
          <w:rPr>
            <w:rFonts w:hint="default" w:eastAsia="仿宋_GB2312"/>
            <w:color w:val="auto"/>
            <w:sz w:val="32"/>
            <w:szCs w:val="32"/>
            <w:lang w:val="en-US" w:eastAsia="zh-CN"/>
          </w:rPr>
          <w:delText>18.32</w:delText>
        </w:r>
      </w:del>
      <w:ins w:id="232" w:author="Administrator" w:date="2024-08-17T10:47:48Z">
        <w:r>
          <w:rPr>
            <w:rFonts w:hint="eastAsia" w:eastAsia="仿宋_GB2312"/>
            <w:color w:val="auto"/>
            <w:sz w:val="32"/>
            <w:szCs w:val="32"/>
            <w:lang w:val="en-US" w:eastAsia="zh-CN"/>
          </w:rPr>
          <w:t>下降</w:t>
        </w:r>
      </w:ins>
      <w:ins w:id="233" w:author="Administrator" w:date="2024-08-17T10:47:51Z">
        <w:r>
          <w:rPr>
            <w:rFonts w:hint="eastAsia" w:eastAsia="仿宋_GB2312"/>
            <w:color w:val="auto"/>
            <w:sz w:val="32"/>
            <w:szCs w:val="32"/>
            <w:lang w:val="en-US" w:eastAsia="zh-CN"/>
          </w:rPr>
          <w:t>16</w:t>
        </w:r>
      </w:ins>
      <w:ins w:id="234" w:author="Administrator" w:date="2024-08-17T10:47:52Z">
        <w:r>
          <w:rPr>
            <w:rFonts w:hint="eastAsia" w:eastAsia="仿宋_GB2312"/>
            <w:color w:val="auto"/>
            <w:sz w:val="32"/>
            <w:szCs w:val="32"/>
            <w:lang w:val="en-US" w:eastAsia="zh-CN"/>
          </w:rPr>
          <w:t>.67</w:t>
        </w:r>
      </w:ins>
      <w:r>
        <w:rPr>
          <w:rFonts w:hint="eastAsia" w:eastAsia="仿宋_GB2312"/>
          <w:color w:val="auto"/>
          <w:sz w:val="32"/>
          <w:szCs w:val="32"/>
        </w:rPr>
        <w:t>%</w:t>
      </w:r>
      <w:r>
        <w:rPr>
          <w:rFonts w:hint="eastAsia" w:eastAsia="仿宋_GB2312"/>
          <w:color w:val="auto"/>
          <w:sz w:val="32"/>
          <w:szCs w:val="32"/>
          <w:lang w:eastAsia="zh-CN"/>
        </w:rPr>
        <w:t>；</w:t>
      </w:r>
    </w:p>
    <w:p w14:paraId="5466CC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color w:val="auto"/>
          <w:sz w:val="32"/>
          <w:szCs w:val="32"/>
        </w:rPr>
      </w:pPr>
      <w:r>
        <w:rPr>
          <w:rFonts w:hint="eastAsia" w:eastAsia="仿宋_GB2312"/>
          <w:color w:val="auto"/>
          <w:sz w:val="32"/>
          <w:szCs w:val="32"/>
        </w:rPr>
        <w:t>14、社会保障与就业共同财政事权转移支付收入</w:t>
      </w:r>
      <w:del w:id="235" w:author="Administrator" w:date="2024-08-17T10:48:26Z">
        <w:r>
          <w:rPr>
            <w:rFonts w:hint="default" w:eastAsia="仿宋_GB2312"/>
            <w:color w:val="auto"/>
            <w:sz w:val="32"/>
            <w:szCs w:val="32"/>
            <w:lang w:val="en-US" w:eastAsia="zh-CN"/>
          </w:rPr>
          <w:delText>29192</w:delText>
        </w:r>
      </w:del>
      <w:ins w:id="236" w:author="Administrator" w:date="2024-08-17T10:48:26Z">
        <w:r>
          <w:rPr>
            <w:rFonts w:hint="eastAsia" w:eastAsia="仿宋_GB2312"/>
            <w:color w:val="auto"/>
            <w:sz w:val="32"/>
            <w:szCs w:val="32"/>
            <w:lang w:val="en-US" w:eastAsia="zh-CN"/>
          </w:rPr>
          <w:t>320</w:t>
        </w:r>
      </w:ins>
      <w:ins w:id="237" w:author="Administrator" w:date="2024-08-17T10:48:28Z">
        <w:r>
          <w:rPr>
            <w:rFonts w:hint="eastAsia" w:eastAsia="仿宋_GB2312"/>
            <w:color w:val="auto"/>
            <w:sz w:val="32"/>
            <w:szCs w:val="32"/>
            <w:lang w:val="en-US" w:eastAsia="zh-CN"/>
          </w:rPr>
          <w:t>38</w:t>
        </w:r>
      </w:ins>
      <w:r>
        <w:rPr>
          <w:rFonts w:hint="eastAsia" w:eastAsia="仿宋_GB2312"/>
          <w:color w:val="auto"/>
          <w:sz w:val="32"/>
          <w:szCs w:val="32"/>
        </w:rPr>
        <w:t>万元，比上年增加</w:t>
      </w:r>
      <w:del w:id="238" w:author="Administrator" w:date="2024-08-17T10:48:34Z">
        <w:r>
          <w:rPr>
            <w:rFonts w:hint="default" w:eastAsia="仿宋_GB2312"/>
            <w:color w:val="auto"/>
            <w:sz w:val="32"/>
            <w:szCs w:val="32"/>
            <w:lang w:val="en-US" w:eastAsia="zh-CN"/>
          </w:rPr>
          <w:delText>708</w:delText>
        </w:r>
      </w:del>
      <w:ins w:id="239" w:author="Administrator" w:date="2024-08-17T10:48:34Z">
        <w:r>
          <w:rPr>
            <w:rFonts w:hint="eastAsia" w:eastAsia="仿宋_GB2312"/>
            <w:color w:val="auto"/>
            <w:sz w:val="32"/>
            <w:szCs w:val="32"/>
            <w:lang w:val="en-US" w:eastAsia="zh-CN"/>
          </w:rPr>
          <w:t>28</w:t>
        </w:r>
      </w:ins>
      <w:ins w:id="240" w:author="Administrator" w:date="2024-08-17T10:48:35Z">
        <w:r>
          <w:rPr>
            <w:rFonts w:hint="eastAsia" w:eastAsia="仿宋_GB2312"/>
            <w:color w:val="auto"/>
            <w:sz w:val="32"/>
            <w:szCs w:val="32"/>
            <w:lang w:val="en-US" w:eastAsia="zh-CN"/>
          </w:rPr>
          <w:t>46</w:t>
        </w:r>
      </w:ins>
      <w:r>
        <w:rPr>
          <w:rFonts w:hint="eastAsia" w:eastAsia="仿宋_GB2312"/>
          <w:color w:val="auto"/>
          <w:sz w:val="32"/>
          <w:szCs w:val="32"/>
        </w:rPr>
        <w:t>万元，增</w:t>
      </w:r>
      <w:del w:id="241" w:author="Administrator" w:date="2024-08-17T10:48:40Z">
        <w:r>
          <w:rPr>
            <w:rFonts w:hint="default" w:eastAsia="仿宋_GB2312"/>
            <w:color w:val="auto"/>
            <w:sz w:val="32"/>
            <w:szCs w:val="32"/>
            <w:lang w:val="en-US"/>
          </w:rPr>
          <w:delText>加</w:delText>
        </w:r>
      </w:del>
      <w:del w:id="242" w:author="Administrator" w:date="2024-08-17T10:48:40Z">
        <w:r>
          <w:rPr>
            <w:rFonts w:hint="default" w:eastAsia="仿宋_GB2312"/>
            <w:color w:val="auto"/>
            <w:sz w:val="32"/>
            <w:szCs w:val="32"/>
            <w:lang w:val="en-US" w:eastAsia="zh-CN"/>
          </w:rPr>
          <w:delText>2.49</w:delText>
        </w:r>
      </w:del>
      <w:ins w:id="243" w:author="Administrator" w:date="2024-08-17T10:48:43Z">
        <w:r>
          <w:rPr>
            <w:rFonts w:hint="eastAsia" w:eastAsia="仿宋_GB2312"/>
            <w:color w:val="auto"/>
            <w:sz w:val="32"/>
            <w:szCs w:val="32"/>
            <w:lang w:val="en-US" w:eastAsia="zh-CN"/>
          </w:rPr>
          <w:t>长</w:t>
        </w:r>
      </w:ins>
      <w:ins w:id="244" w:author="Administrator" w:date="2024-08-17T10:48:45Z">
        <w:r>
          <w:rPr>
            <w:rFonts w:hint="eastAsia" w:eastAsia="仿宋_GB2312"/>
            <w:color w:val="auto"/>
            <w:sz w:val="32"/>
            <w:szCs w:val="32"/>
            <w:lang w:val="en-US" w:eastAsia="zh-CN"/>
          </w:rPr>
          <w:t>9</w:t>
        </w:r>
      </w:ins>
      <w:ins w:id="245" w:author="Administrator" w:date="2024-08-17T10:48:46Z">
        <w:r>
          <w:rPr>
            <w:rFonts w:hint="eastAsia" w:eastAsia="仿宋_GB2312"/>
            <w:color w:val="auto"/>
            <w:sz w:val="32"/>
            <w:szCs w:val="32"/>
            <w:lang w:val="en-US" w:eastAsia="zh-CN"/>
          </w:rPr>
          <w:t>.75</w:t>
        </w:r>
      </w:ins>
      <w:r>
        <w:rPr>
          <w:rFonts w:hint="eastAsia" w:eastAsia="仿宋_GB2312"/>
          <w:color w:val="auto"/>
          <w:sz w:val="32"/>
          <w:szCs w:val="32"/>
        </w:rPr>
        <w:t>%；</w:t>
      </w:r>
    </w:p>
    <w:p w14:paraId="623167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color w:val="000000"/>
          <w:sz w:val="32"/>
          <w:szCs w:val="32"/>
          <w:highlight w:val="none"/>
          <w:lang w:val="en-US" w:eastAsia="zh-CN"/>
          <w:rPrChange w:id="246" w:author="Administrator" w:date="2024-08-18T05:08:43Z">
            <w:rPr>
              <w:rFonts w:hint="default" w:eastAsia="仿宋_GB2312"/>
              <w:color w:val="000000"/>
              <w:sz w:val="32"/>
              <w:szCs w:val="32"/>
              <w:lang w:val="en-US" w:eastAsia="zh-CN"/>
            </w:rPr>
          </w:rPrChange>
        </w:rPr>
      </w:pPr>
      <w:r>
        <w:rPr>
          <w:rFonts w:hint="eastAsia" w:eastAsia="仿宋_GB2312"/>
          <w:color w:val="auto"/>
          <w:sz w:val="32"/>
          <w:szCs w:val="32"/>
        </w:rPr>
        <w:t>15、医疗卫生共同财政事权转移支付收入</w:t>
      </w:r>
      <w:del w:id="247" w:author="Administrator" w:date="2024-08-17T10:48:57Z">
        <w:r>
          <w:rPr>
            <w:rFonts w:hint="default" w:eastAsia="仿宋_GB2312"/>
            <w:color w:val="auto"/>
            <w:sz w:val="32"/>
            <w:szCs w:val="32"/>
            <w:lang w:val="en-US"/>
          </w:rPr>
          <w:delText>32952</w:delText>
        </w:r>
      </w:del>
      <w:ins w:id="248" w:author="Administrator" w:date="2024-08-17T10:48:57Z">
        <w:r>
          <w:rPr>
            <w:rFonts w:hint="eastAsia" w:eastAsia="仿宋_GB2312"/>
            <w:color w:val="auto"/>
            <w:sz w:val="32"/>
            <w:szCs w:val="32"/>
            <w:lang w:val="en-US" w:eastAsia="zh-CN"/>
          </w:rPr>
          <w:t>862</w:t>
        </w:r>
      </w:ins>
      <w:ins w:id="249" w:author="Administrator" w:date="2024-08-17T10:48:58Z">
        <w:r>
          <w:rPr>
            <w:rFonts w:hint="eastAsia" w:eastAsia="仿宋_GB2312"/>
            <w:color w:val="auto"/>
            <w:sz w:val="32"/>
            <w:szCs w:val="32"/>
            <w:lang w:val="en-US" w:eastAsia="zh-CN"/>
          </w:rPr>
          <w:t>2</w:t>
        </w:r>
      </w:ins>
      <w:r>
        <w:rPr>
          <w:rFonts w:hint="eastAsia" w:eastAsia="仿宋_GB2312"/>
          <w:color w:val="auto"/>
          <w:sz w:val="32"/>
          <w:szCs w:val="32"/>
        </w:rPr>
        <w:t>万元，比上年</w:t>
      </w:r>
      <w:del w:id="250" w:author="Administrator" w:date="2024-08-17T10:49:02Z">
        <w:r>
          <w:rPr>
            <w:rFonts w:hint="default" w:eastAsia="仿宋_GB2312"/>
            <w:color w:val="auto"/>
            <w:sz w:val="32"/>
            <w:szCs w:val="32"/>
            <w:lang w:val="en-US"/>
          </w:rPr>
          <w:delText>增加</w:delText>
        </w:r>
      </w:del>
      <w:del w:id="251" w:author="Administrator" w:date="2024-08-17T10:49:02Z">
        <w:r>
          <w:rPr>
            <w:rFonts w:hint="default" w:eastAsia="仿宋_GB2312"/>
            <w:color w:val="auto"/>
            <w:sz w:val="32"/>
            <w:szCs w:val="32"/>
            <w:lang w:val="en-US" w:eastAsia="zh-CN"/>
          </w:rPr>
          <w:delText>829</w:delText>
        </w:r>
      </w:del>
      <w:ins w:id="252" w:author="Administrator" w:date="2024-08-17T10:49:03Z">
        <w:r>
          <w:rPr>
            <w:rFonts w:hint="eastAsia" w:eastAsia="仿宋_GB2312"/>
            <w:color w:val="auto"/>
            <w:sz w:val="32"/>
            <w:szCs w:val="32"/>
            <w:lang w:val="en-US" w:eastAsia="zh-CN"/>
          </w:rPr>
          <w:t>减少</w:t>
        </w:r>
      </w:ins>
      <w:ins w:id="253" w:author="Administrator" w:date="2024-08-17T10:49:07Z">
        <w:r>
          <w:rPr>
            <w:rFonts w:hint="eastAsia" w:eastAsia="仿宋_GB2312"/>
            <w:color w:val="auto"/>
            <w:sz w:val="32"/>
            <w:szCs w:val="32"/>
            <w:lang w:val="en-US" w:eastAsia="zh-CN"/>
          </w:rPr>
          <w:t>24</w:t>
        </w:r>
      </w:ins>
      <w:ins w:id="254" w:author="Administrator" w:date="2024-08-17T10:49:08Z">
        <w:r>
          <w:rPr>
            <w:rFonts w:hint="eastAsia" w:eastAsia="仿宋_GB2312"/>
            <w:color w:val="auto"/>
            <w:sz w:val="32"/>
            <w:szCs w:val="32"/>
            <w:lang w:val="en-US" w:eastAsia="zh-CN"/>
          </w:rPr>
          <w:t>3</w:t>
        </w:r>
      </w:ins>
      <w:ins w:id="255" w:author="Administrator" w:date="2024-08-17T10:49:09Z">
        <w:r>
          <w:rPr>
            <w:rFonts w:hint="eastAsia" w:eastAsia="仿宋_GB2312"/>
            <w:color w:val="auto"/>
            <w:sz w:val="32"/>
            <w:szCs w:val="32"/>
            <w:lang w:val="en-US" w:eastAsia="zh-CN"/>
          </w:rPr>
          <w:t>30</w:t>
        </w:r>
      </w:ins>
      <w:r>
        <w:rPr>
          <w:rFonts w:hint="eastAsia" w:eastAsia="仿宋_GB2312"/>
          <w:color w:val="auto"/>
          <w:sz w:val="32"/>
          <w:szCs w:val="32"/>
        </w:rPr>
        <w:t>万元，</w:t>
      </w:r>
      <w:del w:id="256" w:author="Administrator" w:date="2024-08-17T10:49:13Z">
        <w:r>
          <w:rPr>
            <w:rFonts w:hint="default" w:eastAsia="仿宋_GB2312"/>
            <w:color w:val="auto"/>
            <w:sz w:val="32"/>
            <w:szCs w:val="32"/>
            <w:lang w:val="en-US"/>
          </w:rPr>
          <w:delText>增长</w:delText>
        </w:r>
      </w:del>
      <w:del w:id="257" w:author="Administrator" w:date="2024-08-17T10:49:13Z">
        <w:r>
          <w:rPr>
            <w:rFonts w:hint="default" w:eastAsia="仿宋_GB2312"/>
            <w:color w:val="auto"/>
            <w:sz w:val="32"/>
            <w:szCs w:val="32"/>
            <w:lang w:val="en-US" w:eastAsia="zh-CN"/>
          </w:rPr>
          <w:delText>2.58</w:delText>
        </w:r>
      </w:del>
      <w:ins w:id="258" w:author="Administrator" w:date="2024-08-17T10:49:14Z">
        <w:r>
          <w:rPr>
            <w:rFonts w:hint="eastAsia" w:eastAsia="仿宋_GB2312"/>
            <w:color w:val="auto"/>
            <w:sz w:val="32"/>
            <w:szCs w:val="32"/>
            <w:lang w:val="en-US" w:eastAsia="zh-CN"/>
          </w:rPr>
          <w:t>下降</w:t>
        </w:r>
      </w:ins>
      <w:ins w:id="259" w:author="Administrator" w:date="2024-08-17T10:49:18Z">
        <w:r>
          <w:rPr>
            <w:rFonts w:hint="eastAsia" w:eastAsia="仿宋_GB2312"/>
            <w:color w:val="auto"/>
            <w:sz w:val="32"/>
            <w:szCs w:val="32"/>
            <w:lang w:val="en-US" w:eastAsia="zh-CN"/>
          </w:rPr>
          <w:t>73</w:t>
        </w:r>
      </w:ins>
      <w:ins w:id="260" w:author="Administrator" w:date="2024-08-17T10:49:19Z">
        <w:r>
          <w:rPr>
            <w:rFonts w:hint="eastAsia" w:eastAsia="仿宋_GB2312"/>
            <w:color w:val="auto"/>
            <w:sz w:val="32"/>
            <w:szCs w:val="32"/>
            <w:lang w:val="en-US" w:eastAsia="zh-CN"/>
          </w:rPr>
          <w:t>.83</w:t>
        </w:r>
      </w:ins>
      <w:r>
        <w:rPr>
          <w:rFonts w:hint="eastAsia" w:eastAsia="仿宋_GB2312"/>
          <w:color w:val="auto"/>
          <w:sz w:val="32"/>
          <w:szCs w:val="32"/>
        </w:rPr>
        <w:t>%</w:t>
      </w:r>
      <w:r>
        <w:rPr>
          <w:rFonts w:hint="eastAsia" w:eastAsia="仿宋_GB2312"/>
          <w:color w:val="000000"/>
          <w:sz w:val="32"/>
          <w:szCs w:val="32"/>
          <w:lang w:eastAsia="zh-CN"/>
        </w:rPr>
        <w:t>；</w:t>
      </w:r>
      <w:ins w:id="261" w:author="Administrator" w:date="2024-08-17T10:49:27Z">
        <w:r>
          <w:rPr>
            <w:rFonts w:hint="eastAsia" w:eastAsia="仿宋_GB2312"/>
            <w:color w:val="000000"/>
            <w:sz w:val="32"/>
            <w:szCs w:val="32"/>
            <w:highlight w:val="none"/>
            <w:lang w:val="en-US" w:eastAsia="zh-CN"/>
            <w:rPrChange w:id="262" w:author="Administrator" w:date="2024-08-18T05:08:43Z">
              <w:rPr>
                <w:rFonts w:hint="eastAsia" w:eastAsia="仿宋_GB2312"/>
                <w:color w:val="000000"/>
                <w:sz w:val="32"/>
                <w:szCs w:val="32"/>
                <w:lang w:val="en-US" w:eastAsia="zh-CN"/>
              </w:rPr>
            </w:rPrChange>
          </w:rPr>
          <w:t>主要是</w:t>
        </w:r>
      </w:ins>
      <w:ins w:id="263" w:author="Administrator" w:date="2024-08-17T10:51:05Z">
        <w:r>
          <w:rPr>
            <w:rFonts w:hint="eastAsia" w:eastAsia="仿宋_GB2312"/>
            <w:color w:val="000000"/>
            <w:sz w:val="32"/>
            <w:szCs w:val="32"/>
            <w:highlight w:val="none"/>
            <w:lang w:val="en-US" w:eastAsia="zh-CN"/>
            <w:rPrChange w:id="264" w:author="Administrator" w:date="2024-08-18T05:08:43Z">
              <w:rPr>
                <w:rFonts w:hint="eastAsia" w:eastAsia="仿宋_GB2312"/>
                <w:color w:val="000000"/>
                <w:sz w:val="32"/>
                <w:szCs w:val="32"/>
                <w:lang w:val="en-US" w:eastAsia="zh-CN"/>
              </w:rPr>
            </w:rPrChange>
          </w:rPr>
          <w:t>城乡</w:t>
        </w:r>
      </w:ins>
      <w:ins w:id="265" w:author="Administrator" w:date="2024-08-17T10:51:07Z">
        <w:r>
          <w:rPr>
            <w:rFonts w:hint="eastAsia" w:eastAsia="仿宋_GB2312"/>
            <w:color w:val="000000"/>
            <w:sz w:val="32"/>
            <w:szCs w:val="32"/>
            <w:highlight w:val="none"/>
            <w:lang w:val="en-US" w:eastAsia="zh-CN"/>
            <w:rPrChange w:id="266" w:author="Administrator" w:date="2024-08-18T05:08:43Z">
              <w:rPr>
                <w:rFonts w:hint="eastAsia" w:eastAsia="仿宋_GB2312"/>
                <w:color w:val="000000"/>
                <w:sz w:val="32"/>
                <w:szCs w:val="32"/>
                <w:lang w:val="en-US" w:eastAsia="zh-CN"/>
              </w:rPr>
            </w:rPrChange>
          </w:rPr>
          <w:t>居民</w:t>
        </w:r>
      </w:ins>
      <w:ins w:id="267" w:author="Administrator" w:date="2024-08-17T10:51:10Z">
        <w:r>
          <w:rPr>
            <w:rFonts w:hint="eastAsia" w:eastAsia="仿宋_GB2312"/>
            <w:color w:val="000000"/>
            <w:sz w:val="32"/>
            <w:szCs w:val="32"/>
            <w:highlight w:val="none"/>
            <w:lang w:val="en-US" w:eastAsia="zh-CN"/>
            <w:rPrChange w:id="268" w:author="Administrator" w:date="2024-08-18T05:08:43Z">
              <w:rPr>
                <w:rFonts w:hint="eastAsia" w:eastAsia="仿宋_GB2312"/>
                <w:color w:val="000000"/>
                <w:sz w:val="32"/>
                <w:szCs w:val="32"/>
                <w:lang w:val="en-US" w:eastAsia="zh-CN"/>
              </w:rPr>
            </w:rPrChange>
          </w:rPr>
          <w:t>医保</w:t>
        </w:r>
      </w:ins>
      <w:ins w:id="269" w:author="Administrator" w:date="2024-08-17T10:51:13Z">
        <w:r>
          <w:rPr>
            <w:rFonts w:hint="eastAsia" w:eastAsia="仿宋_GB2312"/>
            <w:color w:val="000000"/>
            <w:sz w:val="32"/>
            <w:szCs w:val="32"/>
            <w:highlight w:val="none"/>
            <w:lang w:val="en-US" w:eastAsia="zh-CN"/>
            <w:rPrChange w:id="270" w:author="Administrator" w:date="2024-08-18T05:08:43Z">
              <w:rPr>
                <w:rFonts w:hint="eastAsia" w:eastAsia="仿宋_GB2312"/>
                <w:color w:val="000000"/>
                <w:sz w:val="32"/>
                <w:szCs w:val="32"/>
                <w:lang w:val="en-US" w:eastAsia="zh-CN"/>
              </w:rPr>
            </w:rPrChange>
          </w:rPr>
          <w:t>资金</w:t>
        </w:r>
      </w:ins>
      <w:ins w:id="271" w:author="Administrator" w:date="2024-08-17T10:51:24Z">
        <w:r>
          <w:rPr>
            <w:rFonts w:hint="eastAsia" w:eastAsia="仿宋_GB2312"/>
            <w:color w:val="000000"/>
            <w:sz w:val="32"/>
            <w:szCs w:val="32"/>
            <w:highlight w:val="none"/>
            <w:lang w:val="en-US" w:eastAsia="zh-CN"/>
            <w:rPrChange w:id="272" w:author="Administrator" w:date="2024-08-18T05:08:43Z">
              <w:rPr>
                <w:rFonts w:hint="eastAsia" w:eastAsia="仿宋_GB2312"/>
                <w:color w:val="000000"/>
                <w:sz w:val="32"/>
                <w:szCs w:val="32"/>
                <w:lang w:val="en-US" w:eastAsia="zh-CN"/>
              </w:rPr>
            </w:rPrChange>
          </w:rPr>
          <w:t>由</w:t>
        </w:r>
      </w:ins>
      <w:ins w:id="273" w:author="Administrator" w:date="2024-08-17T10:51:26Z">
        <w:r>
          <w:rPr>
            <w:rFonts w:hint="eastAsia" w:eastAsia="仿宋_GB2312"/>
            <w:color w:val="000000"/>
            <w:sz w:val="32"/>
            <w:szCs w:val="32"/>
            <w:highlight w:val="none"/>
            <w:lang w:val="en-US" w:eastAsia="zh-CN"/>
            <w:rPrChange w:id="274" w:author="Administrator" w:date="2024-08-18T05:08:43Z">
              <w:rPr>
                <w:rFonts w:hint="eastAsia" w:eastAsia="仿宋_GB2312"/>
                <w:color w:val="000000"/>
                <w:sz w:val="32"/>
                <w:szCs w:val="32"/>
                <w:lang w:val="en-US" w:eastAsia="zh-CN"/>
              </w:rPr>
            </w:rPrChange>
          </w:rPr>
          <w:t>市</w:t>
        </w:r>
      </w:ins>
      <w:ins w:id="275" w:author="Administrator" w:date="2024-08-17T10:51:27Z">
        <w:r>
          <w:rPr>
            <w:rFonts w:hint="eastAsia" w:eastAsia="仿宋_GB2312"/>
            <w:color w:val="000000"/>
            <w:sz w:val="32"/>
            <w:szCs w:val="32"/>
            <w:highlight w:val="none"/>
            <w:lang w:val="en-US" w:eastAsia="zh-CN"/>
            <w:rPrChange w:id="276" w:author="Administrator" w:date="2024-08-18T05:08:43Z">
              <w:rPr>
                <w:rFonts w:hint="eastAsia" w:eastAsia="仿宋_GB2312"/>
                <w:color w:val="000000"/>
                <w:sz w:val="32"/>
                <w:szCs w:val="32"/>
                <w:lang w:val="en-US" w:eastAsia="zh-CN"/>
              </w:rPr>
            </w:rPrChange>
          </w:rPr>
          <w:t>本级</w:t>
        </w:r>
      </w:ins>
      <w:ins w:id="277" w:author="Administrator" w:date="2024-08-17T10:51:31Z">
        <w:r>
          <w:rPr>
            <w:rFonts w:hint="eastAsia" w:eastAsia="仿宋_GB2312"/>
            <w:color w:val="000000"/>
            <w:sz w:val="32"/>
            <w:szCs w:val="32"/>
            <w:highlight w:val="none"/>
            <w:lang w:val="en-US" w:eastAsia="zh-CN"/>
            <w:rPrChange w:id="278" w:author="Administrator" w:date="2024-08-18T05:08:43Z">
              <w:rPr>
                <w:rFonts w:hint="eastAsia" w:eastAsia="仿宋_GB2312"/>
                <w:color w:val="000000"/>
                <w:sz w:val="32"/>
                <w:szCs w:val="32"/>
                <w:lang w:val="en-US" w:eastAsia="zh-CN"/>
              </w:rPr>
            </w:rPrChange>
          </w:rPr>
          <w:t>统筹</w:t>
        </w:r>
      </w:ins>
      <w:ins w:id="279" w:author="Administrator" w:date="2024-08-17T10:51:33Z">
        <w:r>
          <w:rPr>
            <w:rFonts w:hint="eastAsia" w:eastAsia="仿宋_GB2312"/>
            <w:color w:val="000000"/>
            <w:sz w:val="32"/>
            <w:szCs w:val="32"/>
            <w:highlight w:val="none"/>
            <w:lang w:val="en-US" w:eastAsia="zh-CN"/>
            <w:rPrChange w:id="280" w:author="Administrator" w:date="2024-08-18T05:08:43Z">
              <w:rPr>
                <w:rFonts w:hint="eastAsia" w:eastAsia="仿宋_GB2312"/>
                <w:color w:val="000000"/>
                <w:sz w:val="32"/>
                <w:szCs w:val="32"/>
                <w:lang w:val="en-US" w:eastAsia="zh-CN"/>
              </w:rPr>
            </w:rPrChange>
          </w:rPr>
          <w:t>支付</w:t>
        </w:r>
      </w:ins>
      <w:ins w:id="281" w:author="Administrator" w:date="2024-08-17T10:51:34Z">
        <w:r>
          <w:rPr>
            <w:rFonts w:hint="eastAsia" w:eastAsia="仿宋_GB2312"/>
            <w:color w:val="000000"/>
            <w:sz w:val="32"/>
            <w:szCs w:val="32"/>
            <w:highlight w:val="none"/>
            <w:lang w:val="en-US" w:eastAsia="zh-CN"/>
            <w:rPrChange w:id="282" w:author="Administrator" w:date="2024-08-18T05:08:43Z">
              <w:rPr>
                <w:rFonts w:hint="eastAsia" w:eastAsia="仿宋_GB2312"/>
                <w:color w:val="000000"/>
                <w:sz w:val="32"/>
                <w:szCs w:val="32"/>
                <w:lang w:val="en-US" w:eastAsia="zh-CN"/>
              </w:rPr>
            </w:rPrChange>
          </w:rPr>
          <w:t>，</w:t>
        </w:r>
      </w:ins>
      <w:ins w:id="283" w:author="Administrator" w:date="2024-08-17T10:51:42Z">
        <w:r>
          <w:rPr>
            <w:rFonts w:hint="eastAsia" w:eastAsia="仿宋_GB2312"/>
            <w:color w:val="000000"/>
            <w:sz w:val="32"/>
            <w:szCs w:val="32"/>
            <w:highlight w:val="none"/>
            <w:lang w:val="en-US" w:eastAsia="zh-CN"/>
            <w:rPrChange w:id="284" w:author="Administrator" w:date="2024-08-18T05:08:43Z">
              <w:rPr>
                <w:rFonts w:hint="eastAsia" w:eastAsia="仿宋_GB2312"/>
                <w:color w:val="000000"/>
                <w:sz w:val="32"/>
                <w:szCs w:val="32"/>
                <w:lang w:val="en-US" w:eastAsia="zh-CN"/>
              </w:rPr>
            </w:rPrChange>
          </w:rPr>
          <w:t>本年</w:t>
        </w:r>
      </w:ins>
      <w:ins w:id="285" w:author="Administrator" w:date="2024-08-17T10:51:44Z">
        <w:r>
          <w:rPr>
            <w:rFonts w:hint="eastAsia" w:eastAsia="仿宋_GB2312"/>
            <w:color w:val="000000"/>
            <w:sz w:val="32"/>
            <w:szCs w:val="32"/>
            <w:highlight w:val="none"/>
            <w:lang w:val="en-US" w:eastAsia="zh-CN"/>
            <w:rPrChange w:id="286" w:author="Administrator" w:date="2024-08-18T05:08:43Z">
              <w:rPr>
                <w:rFonts w:hint="eastAsia" w:eastAsia="仿宋_GB2312"/>
                <w:color w:val="000000"/>
                <w:sz w:val="32"/>
                <w:szCs w:val="32"/>
                <w:lang w:val="en-US" w:eastAsia="zh-CN"/>
              </w:rPr>
            </w:rPrChange>
          </w:rPr>
          <w:t>度</w:t>
        </w:r>
      </w:ins>
      <w:ins w:id="287" w:author="Administrator" w:date="2024-08-17T10:51:46Z">
        <w:r>
          <w:rPr>
            <w:rFonts w:hint="eastAsia" w:eastAsia="仿宋_GB2312"/>
            <w:color w:val="000000"/>
            <w:sz w:val="32"/>
            <w:szCs w:val="32"/>
            <w:highlight w:val="none"/>
            <w:lang w:val="en-US" w:eastAsia="zh-CN"/>
            <w:rPrChange w:id="288" w:author="Administrator" w:date="2024-08-18T05:08:43Z">
              <w:rPr>
                <w:rFonts w:hint="eastAsia" w:eastAsia="仿宋_GB2312"/>
                <w:color w:val="000000"/>
                <w:sz w:val="32"/>
                <w:szCs w:val="32"/>
                <w:lang w:val="en-US" w:eastAsia="zh-CN"/>
              </w:rPr>
            </w:rPrChange>
          </w:rPr>
          <w:t>不计入</w:t>
        </w:r>
      </w:ins>
      <w:ins w:id="289" w:author="Administrator" w:date="2024-08-17T10:51:51Z">
        <w:r>
          <w:rPr>
            <w:rFonts w:hint="eastAsia" w:eastAsia="仿宋_GB2312"/>
            <w:color w:val="000000"/>
            <w:sz w:val="32"/>
            <w:szCs w:val="32"/>
            <w:highlight w:val="none"/>
            <w:lang w:val="en-US" w:eastAsia="zh-CN"/>
            <w:rPrChange w:id="290" w:author="Administrator" w:date="2024-08-18T05:08:43Z">
              <w:rPr>
                <w:rFonts w:hint="eastAsia" w:eastAsia="仿宋_GB2312"/>
                <w:color w:val="000000"/>
                <w:sz w:val="32"/>
                <w:szCs w:val="32"/>
                <w:lang w:val="en-US" w:eastAsia="zh-CN"/>
              </w:rPr>
            </w:rPrChange>
          </w:rPr>
          <w:t>县本级</w:t>
        </w:r>
      </w:ins>
      <w:ins w:id="291" w:author="Administrator" w:date="2024-08-17T10:52:46Z">
        <w:r>
          <w:rPr>
            <w:rFonts w:hint="eastAsia" w:eastAsia="仿宋_GB2312"/>
            <w:color w:val="000000"/>
            <w:sz w:val="32"/>
            <w:szCs w:val="32"/>
            <w:highlight w:val="none"/>
            <w:lang w:val="en-US" w:eastAsia="zh-CN"/>
            <w:rPrChange w:id="292" w:author="Administrator" w:date="2024-08-18T05:08:43Z">
              <w:rPr>
                <w:rFonts w:hint="eastAsia" w:eastAsia="仿宋_GB2312"/>
                <w:color w:val="000000"/>
                <w:sz w:val="32"/>
                <w:szCs w:val="32"/>
                <w:lang w:val="en-US" w:eastAsia="zh-CN"/>
              </w:rPr>
            </w:rPrChange>
          </w:rPr>
          <w:t>收入</w:t>
        </w:r>
      </w:ins>
      <w:ins w:id="293" w:author="Administrator" w:date="2024-08-17T10:51:57Z">
        <w:r>
          <w:rPr>
            <w:rFonts w:hint="eastAsia" w:eastAsia="仿宋_GB2312"/>
            <w:color w:val="000000"/>
            <w:sz w:val="32"/>
            <w:szCs w:val="32"/>
            <w:highlight w:val="none"/>
            <w:lang w:val="en-US" w:eastAsia="zh-CN"/>
            <w:rPrChange w:id="294" w:author="Administrator" w:date="2024-08-18T05:08:43Z">
              <w:rPr>
                <w:rFonts w:hint="eastAsia" w:eastAsia="仿宋_GB2312"/>
                <w:color w:val="000000"/>
                <w:sz w:val="32"/>
                <w:szCs w:val="32"/>
                <w:lang w:val="en-US" w:eastAsia="zh-CN"/>
              </w:rPr>
            </w:rPrChange>
          </w:rPr>
          <w:t>；</w:t>
        </w:r>
      </w:ins>
    </w:p>
    <w:p w14:paraId="27B4C2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eastAsia="zh-CN"/>
        </w:rPr>
      </w:pPr>
      <w:r>
        <w:rPr>
          <w:rFonts w:hint="eastAsia" w:eastAsia="仿宋_GB2312"/>
          <w:color w:val="000000"/>
          <w:sz w:val="32"/>
          <w:szCs w:val="32"/>
        </w:rPr>
        <w:t>16、节能环保共同财政事权转移支付收入</w:t>
      </w:r>
      <w:del w:id="295" w:author="Administrator" w:date="2024-08-17T10:54:24Z">
        <w:r>
          <w:rPr>
            <w:rFonts w:hint="default" w:eastAsia="仿宋_GB2312"/>
            <w:color w:val="000000"/>
            <w:sz w:val="32"/>
            <w:szCs w:val="32"/>
            <w:lang w:val="en-US"/>
          </w:rPr>
          <w:delText>458</w:delText>
        </w:r>
      </w:del>
      <w:ins w:id="296" w:author="Administrator" w:date="2024-08-17T10:54:24Z">
        <w:r>
          <w:rPr>
            <w:rFonts w:hint="eastAsia" w:eastAsia="仿宋_GB2312"/>
            <w:color w:val="000000"/>
            <w:sz w:val="32"/>
            <w:szCs w:val="32"/>
            <w:lang w:val="en-US" w:eastAsia="zh-CN"/>
          </w:rPr>
          <w:t>1</w:t>
        </w:r>
      </w:ins>
      <w:ins w:id="297" w:author="Administrator" w:date="2024-08-17T10:54:25Z">
        <w:r>
          <w:rPr>
            <w:rFonts w:hint="eastAsia" w:eastAsia="仿宋_GB2312"/>
            <w:color w:val="000000"/>
            <w:sz w:val="32"/>
            <w:szCs w:val="32"/>
            <w:lang w:val="en-US" w:eastAsia="zh-CN"/>
          </w:rPr>
          <w:t>257</w:t>
        </w:r>
      </w:ins>
      <w:r>
        <w:rPr>
          <w:rFonts w:hint="eastAsia" w:eastAsia="仿宋_GB2312"/>
          <w:color w:val="000000"/>
          <w:sz w:val="32"/>
          <w:szCs w:val="32"/>
        </w:rPr>
        <w:t>万元，比上年</w:t>
      </w:r>
      <w:del w:id="298" w:author="Administrator" w:date="2024-08-17T10:54:30Z">
        <w:r>
          <w:rPr>
            <w:rFonts w:hint="default" w:eastAsia="仿宋_GB2312"/>
            <w:color w:val="000000"/>
            <w:sz w:val="32"/>
            <w:szCs w:val="32"/>
            <w:lang w:val="en-US"/>
          </w:rPr>
          <w:delText>减少</w:delText>
        </w:r>
      </w:del>
      <w:del w:id="299" w:author="Administrator" w:date="2024-08-17T10:54:30Z">
        <w:r>
          <w:rPr>
            <w:rFonts w:hint="default" w:eastAsia="仿宋_GB2312"/>
            <w:color w:val="000000"/>
            <w:sz w:val="32"/>
            <w:szCs w:val="32"/>
            <w:lang w:val="en-US" w:eastAsia="zh-CN"/>
          </w:rPr>
          <w:delText>397</w:delText>
        </w:r>
      </w:del>
      <w:ins w:id="300" w:author="Administrator" w:date="2024-08-17T10:54:31Z">
        <w:r>
          <w:rPr>
            <w:rFonts w:hint="eastAsia" w:eastAsia="仿宋_GB2312"/>
            <w:color w:val="000000"/>
            <w:sz w:val="32"/>
            <w:szCs w:val="32"/>
            <w:lang w:val="en-US" w:eastAsia="zh-CN"/>
          </w:rPr>
          <w:t>增加</w:t>
        </w:r>
      </w:ins>
      <w:ins w:id="301" w:author="Administrator" w:date="2024-08-17T10:54:33Z">
        <w:r>
          <w:rPr>
            <w:rFonts w:hint="eastAsia" w:eastAsia="仿宋_GB2312"/>
            <w:color w:val="000000"/>
            <w:sz w:val="32"/>
            <w:szCs w:val="32"/>
            <w:lang w:val="en-US" w:eastAsia="zh-CN"/>
          </w:rPr>
          <w:t>79</w:t>
        </w:r>
      </w:ins>
      <w:ins w:id="302" w:author="Administrator" w:date="2024-08-17T10:54:34Z">
        <w:r>
          <w:rPr>
            <w:rFonts w:hint="eastAsia" w:eastAsia="仿宋_GB2312"/>
            <w:color w:val="000000"/>
            <w:sz w:val="32"/>
            <w:szCs w:val="32"/>
            <w:lang w:val="en-US" w:eastAsia="zh-CN"/>
          </w:rPr>
          <w:t>9</w:t>
        </w:r>
      </w:ins>
      <w:r>
        <w:rPr>
          <w:rFonts w:hint="eastAsia" w:eastAsia="仿宋_GB2312"/>
          <w:color w:val="000000"/>
          <w:sz w:val="32"/>
          <w:szCs w:val="32"/>
        </w:rPr>
        <w:t>万元，</w:t>
      </w:r>
      <w:del w:id="303" w:author="Administrator" w:date="2024-08-17T10:54:41Z">
        <w:r>
          <w:rPr>
            <w:rFonts w:hint="default" w:eastAsia="仿宋_GB2312"/>
            <w:color w:val="000000"/>
            <w:sz w:val="32"/>
            <w:szCs w:val="32"/>
            <w:lang w:val="en-US"/>
          </w:rPr>
          <w:delText>减少</w:delText>
        </w:r>
      </w:del>
      <w:del w:id="304" w:author="Administrator" w:date="2024-08-17T10:54:41Z">
        <w:r>
          <w:rPr>
            <w:rFonts w:hint="default" w:eastAsia="仿宋_GB2312"/>
            <w:color w:val="000000"/>
            <w:sz w:val="32"/>
            <w:szCs w:val="32"/>
            <w:lang w:val="en-US" w:eastAsia="zh-CN"/>
          </w:rPr>
          <w:delText>46.43</w:delText>
        </w:r>
      </w:del>
      <w:ins w:id="305" w:author="Administrator" w:date="2024-08-17T10:54:53Z">
        <w:r>
          <w:rPr>
            <w:rFonts w:hint="eastAsia" w:eastAsia="仿宋_GB2312"/>
            <w:color w:val="000000"/>
            <w:sz w:val="32"/>
            <w:szCs w:val="32"/>
            <w:lang w:val="en-US" w:eastAsia="zh-CN"/>
          </w:rPr>
          <w:t>增长</w:t>
        </w:r>
      </w:ins>
      <w:ins w:id="306" w:author="Administrator" w:date="2024-08-17T10:54:57Z">
        <w:r>
          <w:rPr>
            <w:rFonts w:hint="eastAsia" w:eastAsia="仿宋_GB2312"/>
            <w:color w:val="000000"/>
            <w:sz w:val="32"/>
            <w:szCs w:val="32"/>
            <w:lang w:val="en-US" w:eastAsia="zh-CN"/>
          </w:rPr>
          <w:t>174</w:t>
        </w:r>
      </w:ins>
      <w:ins w:id="307" w:author="Administrator" w:date="2024-08-17T10:54:59Z">
        <w:r>
          <w:rPr>
            <w:rFonts w:hint="eastAsia" w:eastAsia="仿宋_GB2312"/>
            <w:color w:val="000000"/>
            <w:sz w:val="32"/>
            <w:szCs w:val="32"/>
            <w:lang w:val="en-US" w:eastAsia="zh-CN"/>
          </w:rPr>
          <w:t>.4</w:t>
        </w:r>
      </w:ins>
      <w:ins w:id="308" w:author="Administrator" w:date="2024-08-17T10:55:01Z">
        <w:r>
          <w:rPr>
            <w:rFonts w:hint="eastAsia" w:eastAsia="仿宋_GB2312"/>
            <w:color w:val="000000"/>
            <w:sz w:val="32"/>
            <w:szCs w:val="32"/>
            <w:lang w:val="en-US" w:eastAsia="zh-CN"/>
          </w:rPr>
          <w:t>5</w:t>
        </w:r>
      </w:ins>
      <w:r>
        <w:rPr>
          <w:rFonts w:hint="eastAsia" w:eastAsia="仿宋_GB2312"/>
          <w:color w:val="000000"/>
          <w:sz w:val="32"/>
          <w:szCs w:val="32"/>
        </w:rPr>
        <w:t>%</w:t>
      </w:r>
      <w:r>
        <w:rPr>
          <w:rFonts w:hint="eastAsia" w:eastAsia="仿宋_GB2312"/>
          <w:color w:val="000000"/>
          <w:sz w:val="32"/>
          <w:szCs w:val="32"/>
          <w:lang w:eastAsia="zh-CN"/>
        </w:rPr>
        <w:t>；</w:t>
      </w:r>
    </w:p>
    <w:p w14:paraId="0719D2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eastAsia="zh-CN"/>
        </w:rPr>
      </w:pPr>
      <w:r>
        <w:rPr>
          <w:rFonts w:hint="eastAsia" w:eastAsia="仿宋_GB2312"/>
          <w:color w:val="000000"/>
          <w:sz w:val="32"/>
          <w:szCs w:val="32"/>
        </w:rPr>
        <w:t>17、农林水共同财政事权转移支付收入</w:t>
      </w:r>
      <w:del w:id="309" w:author="Administrator" w:date="2024-08-17T10:56:21Z">
        <w:r>
          <w:rPr>
            <w:rFonts w:hint="default" w:eastAsia="仿宋_GB2312"/>
            <w:color w:val="000000"/>
            <w:sz w:val="32"/>
            <w:szCs w:val="32"/>
            <w:lang w:val="en-US"/>
          </w:rPr>
          <w:delText>28642</w:delText>
        </w:r>
      </w:del>
      <w:ins w:id="310" w:author="Administrator" w:date="2024-08-17T10:56:21Z">
        <w:r>
          <w:rPr>
            <w:rFonts w:hint="eastAsia" w:eastAsia="仿宋_GB2312"/>
            <w:color w:val="000000"/>
            <w:sz w:val="32"/>
            <w:szCs w:val="32"/>
            <w:lang w:val="en-US" w:eastAsia="zh-CN"/>
          </w:rPr>
          <w:t>4</w:t>
        </w:r>
      </w:ins>
      <w:ins w:id="311" w:author="Administrator" w:date="2024-08-17T10:56:22Z">
        <w:r>
          <w:rPr>
            <w:rFonts w:hint="eastAsia" w:eastAsia="仿宋_GB2312"/>
            <w:color w:val="000000"/>
            <w:sz w:val="32"/>
            <w:szCs w:val="32"/>
            <w:lang w:val="en-US" w:eastAsia="zh-CN"/>
          </w:rPr>
          <w:t>0344</w:t>
        </w:r>
      </w:ins>
      <w:r>
        <w:rPr>
          <w:rFonts w:hint="eastAsia" w:eastAsia="仿宋_GB2312"/>
          <w:color w:val="000000"/>
          <w:sz w:val="32"/>
          <w:szCs w:val="32"/>
        </w:rPr>
        <w:t>万元，比上年增</w:t>
      </w:r>
      <w:del w:id="312" w:author="Administrator" w:date="2024-08-17T10:56:29Z">
        <w:r>
          <w:rPr>
            <w:rFonts w:hint="default" w:eastAsia="仿宋_GB2312"/>
            <w:color w:val="000000"/>
            <w:sz w:val="32"/>
            <w:szCs w:val="32"/>
            <w:lang w:val="en-US" w:eastAsia="zh-CN"/>
          </w:rPr>
          <w:delText>1180</w:delText>
        </w:r>
      </w:del>
      <w:del w:id="313" w:author="Administrator" w:date="2024-08-17T10:56:29Z">
        <w:r>
          <w:rPr>
            <w:rFonts w:hint="default" w:eastAsia="仿宋_GB2312"/>
            <w:color w:val="000000"/>
            <w:sz w:val="32"/>
            <w:szCs w:val="32"/>
            <w:lang w:val="en-US"/>
          </w:rPr>
          <w:delText>万</w:delText>
        </w:r>
      </w:del>
      <w:ins w:id="314" w:author="Administrator" w:date="2024-08-17T10:56:30Z">
        <w:r>
          <w:rPr>
            <w:rFonts w:hint="eastAsia" w:eastAsia="仿宋_GB2312"/>
            <w:color w:val="000000"/>
            <w:sz w:val="32"/>
            <w:szCs w:val="32"/>
            <w:lang w:val="en-US" w:eastAsia="zh-CN"/>
          </w:rPr>
          <w:t>加</w:t>
        </w:r>
      </w:ins>
      <w:ins w:id="315" w:author="Administrator" w:date="2024-08-17T10:56:35Z">
        <w:r>
          <w:rPr>
            <w:rFonts w:hint="eastAsia" w:eastAsia="仿宋_GB2312"/>
            <w:color w:val="000000"/>
            <w:sz w:val="32"/>
            <w:szCs w:val="32"/>
            <w:lang w:val="en-US" w:eastAsia="zh-CN"/>
          </w:rPr>
          <w:t>1</w:t>
        </w:r>
      </w:ins>
      <w:ins w:id="316" w:author="Administrator" w:date="2024-08-17T10:56:36Z">
        <w:r>
          <w:rPr>
            <w:rFonts w:hint="eastAsia" w:eastAsia="仿宋_GB2312"/>
            <w:color w:val="000000"/>
            <w:sz w:val="32"/>
            <w:szCs w:val="32"/>
            <w:lang w:val="en-US" w:eastAsia="zh-CN"/>
          </w:rPr>
          <w:t>1702</w:t>
        </w:r>
      </w:ins>
      <w:r>
        <w:rPr>
          <w:rFonts w:hint="eastAsia" w:eastAsia="仿宋_GB2312"/>
          <w:color w:val="000000"/>
          <w:sz w:val="32"/>
          <w:szCs w:val="32"/>
        </w:rPr>
        <w:t>元，增长</w:t>
      </w:r>
      <w:del w:id="317" w:author="Administrator" w:date="2024-08-17T10:56:41Z">
        <w:r>
          <w:rPr>
            <w:rFonts w:hint="default" w:eastAsia="仿宋_GB2312"/>
            <w:color w:val="000000"/>
            <w:sz w:val="32"/>
            <w:szCs w:val="32"/>
            <w:lang w:val="en-US" w:eastAsia="zh-CN"/>
          </w:rPr>
          <w:delText>4.30</w:delText>
        </w:r>
      </w:del>
      <w:ins w:id="318" w:author="Administrator" w:date="2024-08-17T10:56:41Z">
        <w:r>
          <w:rPr>
            <w:rFonts w:hint="eastAsia" w:eastAsia="仿宋_GB2312"/>
            <w:color w:val="000000"/>
            <w:sz w:val="32"/>
            <w:szCs w:val="32"/>
            <w:lang w:val="en-US" w:eastAsia="zh-CN"/>
          </w:rPr>
          <w:t>40.</w:t>
        </w:r>
      </w:ins>
      <w:ins w:id="319" w:author="Administrator" w:date="2024-08-17T10:56:42Z">
        <w:r>
          <w:rPr>
            <w:rFonts w:hint="eastAsia" w:eastAsia="仿宋_GB2312"/>
            <w:color w:val="000000"/>
            <w:sz w:val="32"/>
            <w:szCs w:val="32"/>
            <w:lang w:val="en-US" w:eastAsia="zh-CN"/>
          </w:rPr>
          <w:t>86</w:t>
        </w:r>
      </w:ins>
      <w:r>
        <w:rPr>
          <w:rFonts w:hint="eastAsia" w:eastAsia="仿宋_GB2312"/>
          <w:color w:val="000000"/>
          <w:sz w:val="32"/>
          <w:szCs w:val="32"/>
        </w:rPr>
        <w:t>%</w:t>
      </w:r>
      <w:r>
        <w:rPr>
          <w:rFonts w:hint="eastAsia" w:eastAsia="仿宋_GB2312"/>
          <w:color w:val="000000"/>
          <w:sz w:val="32"/>
          <w:szCs w:val="32"/>
          <w:lang w:eastAsia="zh-CN"/>
        </w:rPr>
        <w:t>；</w:t>
      </w:r>
    </w:p>
    <w:p w14:paraId="3F9C08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rPr>
      </w:pPr>
      <w:r>
        <w:rPr>
          <w:rFonts w:hint="eastAsia" w:eastAsia="仿宋_GB2312"/>
          <w:color w:val="000000"/>
          <w:sz w:val="32"/>
          <w:szCs w:val="32"/>
        </w:rPr>
        <w:t>18、交通运输共同财政事权转移支付收入</w:t>
      </w:r>
      <w:del w:id="320" w:author="Administrator" w:date="2024-08-17T10:56:52Z">
        <w:r>
          <w:rPr>
            <w:rFonts w:hint="default" w:eastAsia="仿宋_GB2312"/>
            <w:color w:val="000000"/>
            <w:sz w:val="32"/>
            <w:szCs w:val="32"/>
            <w:lang w:val="en-US"/>
          </w:rPr>
          <w:delText>7383</w:delText>
        </w:r>
      </w:del>
      <w:ins w:id="321" w:author="Administrator" w:date="2024-08-17T10:56:52Z">
        <w:r>
          <w:rPr>
            <w:rFonts w:hint="eastAsia" w:eastAsia="仿宋_GB2312"/>
            <w:color w:val="000000"/>
            <w:sz w:val="32"/>
            <w:szCs w:val="32"/>
            <w:lang w:val="en-US" w:eastAsia="zh-CN"/>
          </w:rPr>
          <w:t>4</w:t>
        </w:r>
      </w:ins>
      <w:ins w:id="322" w:author="Administrator" w:date="2024-08-17T10:56:53Z">
        <w:r>
          <w:rPr>
            <w:rFonts w:hint="eastAsia" w:eastAsia="仿宋_GB2312"/>
            <w:color w:val="000000"/>
            <w:sz w:val="32"/>
            <w:szCs w:val="32"/>
            <w:lang w:val="en-US" w:eastAsia="zh-CN"/>
          </w:rPr>
          <w:t>844</w:t>
        </w:r>
      </w:ins>
      <w:r>
        <w:rPr>
          <w:rFonts w:hint="eastAsia" w:eastAsia="仿宋_GB2312"/>
          <w:color w:val="000000"/>
          <w:sz w:val="32"/>
          <w:szCs w:val="32"/>
        </w:rPr>
        <w:t>万元，比上</w:t>
      </w:r>
      <w:r>
        <w:rPr>
          <w:rFonts w:hint="eastAsia" w:eastAsia="仿宋_GB2312"/>
          <w:color w:val="000000"/>
          <w:sz w:val="32"/>
          <w:szCs w:val="32"/>
          <w:highlight w:val="none"/>
        </w:rPr>
        <w:t>年</w:t>
      </w:r>
      <w:del w:id="323" w:author="Administrator" w:date="2024-08-17T10:57:00Z">
        <w:r>
          <w:rPr>
            <w:rFonts w:hint="default" w:eastAsia="仿宋_GB2312"/>
            <w:color w:val="000000"/>
            <w:sz w:val="32"/>
            <w:szCs w:val="32"/>
            <w:highlight w:val="none"/>
            <w:lang w:val="en-US" w:eastAsia="zh-CN"/>
          </w:rPr>
          <w:delText>增加4943</w:delText>
        </w:r>
      </w:del>
      <w:ins w:id="324" w:author="Administrator" w:date="2024-08-17T10:57:03Z">
        <w:r>
          <w:rPr>
            <w:rFonts w:hint="eastAsia" w:eastAsia="仿宋_GB2312"/>
            <w:color w:val="000000"/>
            <w:sz w:val="32"/>
            <w:szCs w:val="32"/>
            <w:highlight w:val="none"/>
            <w:lang w:val="en-US" w:eastAsia="zh-CN"/>
          </w:rPr>
          <w:t>减少</w:t>
        </w:r>
      </w:ins>
      <w:ins w:id="325" w:author="Administrator" w:date="2024-08-17T10:57:10Z">
        <w:r>
          <w:rPr>
            <w:rFonts w:hint="eastAsia" w:eastAsia="仿宋_GB2312"/>
            <w:color w:val="000000"/>
            <w:sz w:val="32"/>
            <w:szCs w:val="32"/>
            <w:highlight w:val="none"/>
            <w:lang w:val="en-US" w:eastAsia="zh-CN"/>
          </w:rPr>
          <w:t>2539</w:t>
        </w:r>
      </w:ins>
      <w:r>
        <w:rPr>
          <w:rFonts w:hint="eastAsia" w:eastAsia="仿宋_GB2312"/>
          <w:color w:val="000000"/>
          <w:sz w:val="32"/>
          <w:szCs w:val="32"/>
          <w:highlight w:val="none"/>
        </w:rPr>
        <w:t>万元，</w:t>
      </w:r>
      <w:del w:id="326" w:author="Administrator" w:date="2024-08-17T10:57:29Z">
        <w:r>
          <w:rPr>
            <w:rFonts w:hint="default" w:eastAsia="仿宋_GB2312"/>
            <w:color w:val="000000"/>
            <w:sz w:val="32"/>
            <w:szCs w:val="32"/>
            <w:highlight w:val="none"/>
            <w:lang w:val="en-US" w:eastAsia="zh-CN"/>
          </w:rPr>
          <w:delText>增长202.58</w:delText>
        </w:r>
      </w:del>
      <w:ins w:id="327" w:author="Administrator" w:date="2024-08-17T10:57:30Z">
        <w:r>
          <w:rPr>
            <w:rFonts w:hint="eastAsia" w:eastAsia="仿宋_GB2312"/>
            <w:color w:val="000000"/>
            <w:sz w:val="32"/>
            <w:szCs w:val="32"/>
            <w:highlight w:val="none"/>
            <w:lang w:val="en-US" w:eastAsia="zh-CN"/>
          </w:rPr>
          <w:t>下降</w:t>
        </w:r>
      </w:ins>
      <w:ins w:id="328" w:author="Administrator" w:date="2024-08-17T10:57:34Z">
        <w:r>
          <w:rPr>
            <w:rFonts w:hint="eastAsia" w:eastAsia="仿宋_GB2312"/>
            <w:color w:val="000000"/>
            <w:sz w:val="32"/>
            <w:szCs w:val="32"/>
            <w:highlight w:val="none"/>
            <w:lang w:val="en-US" w:eastAsia="zh-CN"/>
          </w:rPr>
          <w:t>34</w:t>
        </w:r>
      </w:ins>
      <w:ins w:id="329" w:author="Administrator" w:date="2024-08-17T10:57:35Z">
        <w:r>
          <w:rPr>
            <w:rFonts w:hint="eastAsia" w:eastAsia="仿宋_GB2312"/>
            <w:color w:val="000000"/>
            <w:sz w:val="32"/>
            <w:szCs w:val="32"/>
            <w:highlight w:val="none"/>
            <w:lang w:val="en-US" w:eastAsia="zh-CN"/>
          </w:rPr>
          <w:t>.3</w:t>
        </w:r>
      </w:ins>
      <w:ins w:id="330" w:author="Administrator" w:date="2024-08-17T10:57:36Z">
        <w:r>
          <w:rPr>
            <w:rFonts w:hint="eastAsia" w:eastAsia="仿宋_GB2312"/>
            <w:color w:val="000000"/>
            <w:sz w:val="32"/>
            <w:szCs w:val="32"/>
            <w:highlight w:val="none"/>
            <w:lang w:val="en-US" w:eastAsia="zh-CN"/>
          </w:rPr>
          <w:t>9</w:t>
        </w:r>
      </w:ins>
      <w:r>
        <w:rPr>
          <w:rFonts w:hint="eastAsia" w:eastAsia="仿宋_GB2312"/>
          <w:color w:val="000000"/>
          <w:sz w:val="32"/>
          <w:szCs w:val="32"/>
          <w:highlight w:val="none"/>
        </w:rPr>
        <w:t>%，</w:t>
      </w:r>
      <w:del w:id="331" w:author="Administrator" w:date="2024-08-17T12:01:58Z">
        <w:commentRangeStart w:id="1"/>
        <w:r>
          <w:rPr>
            <w:rFonts w:hint="eastAsia" w:eastAsia="仿宋_GB2312"/>
            <w:color w:val="000000"/>
            <w:sz w:val="32"/>
            <w:szCs w:val="32"/>
            <w:highlight w:val="yellow"/>
            <w:rPrChange w:id="332" w:author="Administrator" w:date="2024-08-17T10:57:49Z">
              <w:rPr>
                <w:rFonts w:hint="eastAsia" w:eastAsia="仿宋_GB2312"/>
                <w:color w:val="000000"/>
                <w:sz w:val="32"/>
                <w:szCs w:val="32"/>
                <w:highlight w:val="none"/>
              </w:rPr>
            </w:rPrChange>
          </w:rPr>
          <w:delText>因中央将部分交通运输专项转移支付</w:delText>
        </w:r>
      </w:del>
      <w:del w:id="333" w:author="Administrator" w:date="2024-08-17T12:01:58Z">
        <w:r>
          <w:rPr>
            <w:rFonts w:hint="eastAsia" w:eastAsia="仿宋_GB2312"/>
            <w:color w:val="000000"/>
            <w:sz w:val="32"/>
            <w:szCs w:val="32"/>
            <w:highlight w:val="yellow"/>
            <w:rPrChange w:id="334" w:author="Administrator" w:date="2024-08-17T10:57:49Z">
              <w:rPr>
                <w:rFonts w:hint="eastAsia" w:eastAsia="仿宋_GB2312"/>
                <w:color w:val="000000"/>
                <w:sz w:val="32"/>
                <w:szCs w:val="32"/>
              </w:rPr>
            </w:rPrChange>
          </w:rPr>
          <w:delText>调整到一般转移支付收入中</w:delText>
        </w:r>
        <w:commentRangeEnd w:id="1"/>
      </w:del>
      <w:r>
        <w:commentReference w:id="1"/>
      </w:r>
      <w:r>
        <w:rPr>
          <w:rFonts w:hint="eastAsia" w:eastAsia="仿宋_GB2312"/>
          <w:color w:val="000000"/>
          <w:sz w:val="32"/>
          <w:szCs w:val="32"/>
        </w:rPr>
        <w:t>；</w:t>
      </w:r>
    </w:p>
    <w:p w14:paraId="1F4B5F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ins w:id="335" w:author="Administrator" w:date="2024-08-17T12:02:03Z"/>
          <w:rFonts w:hint="eastAsia" w:eastAsia="仿宋_GB2312"/>
          <w:color w:val="000000"/>
          <w:sz w:val="32"/>
          <w:szCs w:val="32"/>
          <w:lang w:eastAsia="zh-CN"/>
        </w:rPr>
      </w:pPr>
      <w:r>
        <w:rPr>
          <w:rFonts w:hint="eastAsia" w:eastAsia="仿宋_GB2312"/>
          <w:color w:val="000000"/>
          <w:sz w:val="32"/>
          <w:szCs w:val="32"/>
        </w:rPr>
        <w:t>19、住房保障共同财政事权转移支付收入</w:t>
      </w:r>
      <w:del w:id="336" w:author="Administrator" w:date="2024-08-17T10:58:54Z">
        <w:r>
          <w:rPr>
            <w:rFonts w:hint="default" w:eastAsia="仿宋_GB2312"/>
            <w:color w:val="000000"/>
            <w:sz w:val="32"/>
            <w:szCs w:val="32"/>
            <w:lang w:val="en-US" w:eastAsia="zh-CN"/>
          </w:rPr>
          <w:delText>3209</w:delText>
        </w:r>
      </w:del>
      <w:ins w:id="337" w:author="Administrator" w:date="2024-08-17T10:58:54Z">
        <w:r>
          <w:rPr>
            <w:rFonts w:hint="eastAsia" w:eastAsia="仿宋_GB2312"/>
            <w:color w:val="000000"/>
            <w:sz w:val="32"/>
            <w:szCs w:val="32"/>
            <w:lang w:val="en-US" w:eastAsia="zh-CN"/>
          </w:rPr>
          <w:t>38</w:t>
        </w:r>
      </w:ins>
      <w:ins w:id="338" w:author="Administrator" w:date="2024-08-17T10:58:55Z">
        <w:r>
          <w:rPr>
            <w:rFonts w:hint="eastAsia" w:eastAsia="仿宋_GB2312"/>
            <w:color w:val="000000"/>
            <w:sz w:val="32"/>
            <w:szCs w:val="32"/>
            <w:lang w:val="en-US" w:eastAsia="zh-CN"/>
          </w:rPr>
          <w:t>18</w:t>
        </w:r>
      </w:ins>
      <w:r>
        <w:rPr>
          <w:rFonts w:hint="eastAsia" w:eastAsia="仿宋_GB2312"/>
          <w:color w:val="000000"/>
          <w:sz w:val="32"/>
          <w:szCs w:val="32"/>
        </w:rPr>
        <w:t>万元，比上年增加</w:t>
      </w:r>
      <w:del w:id="339" w:author="Administrator" w:date="2024-08-17T10:59:01Z">
        <w:r>
          <w:rPr>
            <w:rFonts w:hint="default" w:eastAsia="仿宋_GB2312"/>
            <w:color w:val="000000"/>
            <w:sz w:val="32"/>
            <w:szCs w:val="32"/>
            <w:lang w:val="en-US" w:eastAsia="zh-CN"/>
          </w:rPr>
          <w:delText>1745</w:delText>
        </w:r>
      </w:del>
      <w:ins w:id="340" w:author="Administrator" w:date="2024-08-17T10:59:01Z">
        <w:r>
          <w:rPr>
            <w:rFonts w:hint="eastAsia" w:eastAsia="仿宋_GB2312"/>
            <w:color w:val="000000"/>
            <w:sz w:val="32"/>
            <w:szCs w:val="32"/>
            <w:lang w:val="en-US" w:eastAsia="zh-CN"/>
          </w:rPr>
          <w:t>609</w:t>
        </w:r>
      </w:ins>
      <w:r>
        <w:rPr>
          <w:rFonts w:hint="eastAsia" w:eastAsia="仿宋_GB2312"/>
          <w:color w:val="000000"/>
          <w:sz w:val="32"/>
          <w:szCs w:val="32"/>
        </w:rPr>
        <w:t>万元，增长</w:t>
      </w:r>
      <w:del w:id="341" w:author="Administrator" w:date="2024-08-17T10:59:11Z">
        <w:r>
          <w:rPr>
            <w:rFonts w:hint="default" w:eastAsia="仿宋_GB2312"/>
            <w:color w:val="000000"/>
            <w:sz w:val="32"/>
            <w:szCs w:val="32"/>
            <w:lang w:val="en-US" w:eastAsia="zh-CN"/>
          </w:rPr>
          <w:delText>119.19</w:delText>
        </w:r>
      </w:del>
      <w:ins w:id="342" w:author="Administrator" w:date="2024-08-17T10:59:11Z">
        <w:r>
          <w:rPr>
            <w:rFonts w:hint="eastAsia" w:eastAsia="仿宋_GB2312"/>
            <w:color w:val="000000"/>
            <w:sz w:val="32"/>
            <w:szCs w:val="32"/>
            <w:lang w:val="en-US" w:eastAsia="zh-CN"/>
          </w:rPr>
          <w:t>18</w:t>
        </w:r>
      </w:ins>
      <w:ins w:id="343" w:author="Administrator" w:date="2024-08-17T10:59:13Z">
        <w:r>
          <w:rPr>
            <w:rFonts w:hint="eastAsia" w:eastAsia="仿宋_GB2312"/>
            <w:color w:val="000000"/>
            <w:sz w:val="32"/>
            <w:szCs w:val="32"/>
            <w:lang w:val="en-US" w:eastAsia="zh-CN"/>
          </w:rPr>
          <w:t>.9</w:t>
        </w:r>
      </w:ins>
      <w:ins w:id="344" w:author="Administrator" w:date="2024-08-17T10:59:14Z">
        <w:r>
          <w:rPr>
            <w:rFonts w:hint="eastAsia" w:eastAsia="仿宋_GB2312"/>
            <w:color w:val="000000"/>
            <w:sz w:val="32"/>
            <w:szCs w:val="32"/>
            <w:lang w:val="en-US" w:eastAsia="zh-CN"/>
          </w:rPr>
          <w:t>8</w:t>
        </w:r>
      </w:ins>
      <w:r>
        <w:rPr>
          <w:rFonts w:hint="eastAsia" w:eastAsia="仿宋_GB2312"/>
          <w:color w:val="000000"/>
          <w:sz w:val="32"/>
          <w:szCs w:val="32"/>
        </w:rPr>
        <w:t>%，</w:t>
      </w:r>
      <w:ins w:id="345" w:author="Administrator" w:date="2024-08-17T12:02:02Z">
        <w:r>
          <w:rPr>
            <w:rFonts w:hint="eastAsia" w:eastAsia="仿宋_GB2312"/>
            <w:color w:val="000000"/>
            <w:sz w:val="32"/>
            <w:szCs w:val="32"/>
            <w:lang w:eastAsia="zh-CN"/>
          </w:rPr>
          <w:t>；</w:t>
        </w:r>
      </w:ins>
    </w:p>
    <w:p w14:paraId="37AE27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del w:id="346" w:author="Administrator" w:date="2024-08-17T12:02:01Z"/>
          <w:rFonts w:eastAsia="仿宋_GB2312"/>
          <w:color w:val="000000"/>
          <w:sz w:val="32"/>
          <w:szCs w:val="32"/>
        </w:rPr>
      </w:pPr>
      <w:del w:id="347" w:author="Administrator" w:date="2024-08-17T12:02:01Z">
        <w:commentRangeStart w:id="2"/>
        <w:r>
          <w:rPr>
            <w:rFonts w:hint="eastAsia" w:eastAsia="仿宋_GB2312"/>
            <w:color w:val="000000"/>
            <w:sz w:val="32"/>
            <w:szCs w:val="32"/>
          </w:rPr>
          <w:delText>因中央将部分住房保障专项转移支付调整到一般转移支付收入中；</w:delText>
        </w:r>
        <w:commentRangeEnd w:id="2"/>
      </w:del>
      <w:del w:id="348" w:author="Administrator" w:date="2024-08-17T12:02:01Z">
        <w:r>
          <w:rPr/>
          <w:commentReference w:id="2"/>
        </w:r>
      </w:del>
    </w:p>
    <w:p w14:paraId="115A23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rPr>
      </w:pPr>
      <w:r>
        <w:rPr>
          <w:rFonts w:hint="eastAsia" w:eastAsia="仿宋_GB2312"/>
          <w:color w:val="000000"/>
          <w:sz w:val="32"/>
          <w:szCs w:val="32"/>
        </w:rPr>
        <w:t>20、粮油物资储备共同财政事权转移支付收入</w:t>
      </w:r>
      <w:del w:id="349" w:author="Administrator" w:date="2024-08-17T10:59:59Z">
        <w:r>
          <w:rPr>
            <w:rFonts w:hint="default" w:eastAsia="仿宋_GB2312"/>
            <w:color w:val="000000"/>
            <w:sz w:val="32"/>
            <w:szCs w:val="32"/>
            <w:lang w:val="en-US" w:eastAsia="zh-CN"/>
          </w:rPr>
          <w:delText>190</w:delText>
        </w:r>
      </w:del>
      <w:ins w:id="350" w:author="Administrator" w:date="2024-08-17T10:59:59Z">
        <w:r>
          <w:rPr>
            <w:rFonts w:hint="eastAsia" w:eastAsia="仿宋_GB2312"/>
            <w:color w:val="000000"/>
            <w:sz w:val="32"/>
            <w:szCs w:val="32"/>
            <w:lang w:val="en-US" w:eastAsia="zh-CN"/>
          </w:rPr>
          <w:t>206</w:t>
        </w:r>
      </w:ins>
      <w:r>
        <w:rPr>
          <w:rFonts w:hint="eastAsia" w:eastAsia="仿宋_GB2312"/>
          <w:color w:val="000000"/>
          <w:sz w:val="32"/>
          <w:szCs w:val="32"/>
        </w:rPr>
        <w:t>万元，比上年</w:t>
      </w:r>
      <w:del w:id="351" w:author="Administrator" w:date="2024-08-17T11:00:06Z">
        <w:r>
          <w:rPr>
            <w:rFonts w:hint="default" w:eastAsia="仿宋_GB2312"/>
            <w:color w:val="000000"/>
            <w:sz w:val="32"/>
            <w:szCs w:val="32"/>
            <w:lang w:val="en-US" w:eastAsia="zh-CN"/>
          </w:rPr>
          <w:delText>减少19</w:delText>
        </w:r>
      </w:del>
      <w:ins w:id="352" w:author="Administrator" w:date="2024-08-17T11:00:06Z">
        <w:r>
          <w:rPr>
            <w:rFonts w:hint="eastAsia" w:eastAsia="仿宋_GB2312"/>
            <w:color w:val="000000"/>
            <w:sz w:val="32"/>
            <w:szCs w:val="32"/>
            <w:lang w:val="en-US" w:eastAsia="zh-CN"/>
          </w:rPr>
          <w:t>增加</w:t>
        </w:r>
      </w:ins>
      <w:ins w:id="353" w:author="Administrator" w:date="2024-08-17T11:00:08Z">
        <w:r>
          <w:rPr>
            <w:rFonts w:hint="eastAsia" w:eastAsia="仿宋_GB2312"/>
            <w:color w:val="000000"/>
            <w:sz w:val="32"/>
            <w:szCs w:val="32"/>
            <w:lang w:val="en-US" w:eastAsia="zh-CN"/>
          </w:rPr>
          <w:t>1</w:t>
        </w:r>
      </w:ins>
      <w:ins w:id="354" w:author="Administrator" w:date="2024-08-17T11:00:09Z">
        <w:r>
          <w:rPr>
            <w:rFonts w:hint="eastAsia" w:eastAsia="仿宋_GB2312"/>
            <w:color w:val="000000"/>
            <w:sz w:val="32"/>
            <w:szCs w:val="32"/>
            <w:lang w:val="en-US" w:eastAsia="zh-CN"/>
          </w:rPr>
          <w:t>6</w:t>
        </w:r>
      </w:ins>
      <w:r>
        <w:rPr>
          <w:rFonts w:hint="eastAsia" w:eastAsia="仿宋_GB2312"/>
          <w:color w:val="000000"/>
          <w:sz w:val="32"/>
          <w:szCs w:val="32"/>
        </w:rPr>
        <w:t>万元，</w:t>
      </w:r>
      <w:del w:id="355" w:author="Administrator" w:date="2024-08-17T11:00:13Z">
        <w:r>
          <w:rPr>
            <w:rFonts w:hint="default" w:eastAsia="仿宋_GB2312"/>
            <w:color w:val="000000"/>
            <w:sz w:val="32"/>
            <w:szCs w:val="32"/>
            <w:lang w:val="en-US" w:eastAsia="zh-CN"/>
          </w:rPr>
          <w:delText>减少9.09</w:delText>
        </w:r>
      </w:del>
      <w:ins w:id="356" w:author="Administrator" w:date="2024-08-17T11:00:16Z">
        <w:r>
          <w:rPr>
            <w:rFonts w:hint="eastAsia" w:eastAsia="仿宋_GB2312"/>
            <w:color w:val="000000"/>
            <w:sz w:val="32"/>
            <w:szCs w:val="32"/>
            <w:lang w:val="en-US" w:eastAsia="zh-CN"/>
          </w:rPr>
          <w:t>增</w:t>
        </w:r>
      </w:ins>
      <w:ins w:id="357" w:author="Administrator" w:date="2024-08-17T11:00:18Z">
        <w:r>
          <w:rPr>
            <w:rFonts w:hint="eastAsia" w:eastAsia="仿宋_GB2312"/>
            <w:color w:val="000000"/>
            <w:sz w:val="32"/>
            <w:szCs w:val="32"/>
            <w:lang w:val="en-US" w:eastAsia="zh-CN"/>
          </w:rPr>
          <w:t>长</w:t>
        </w:r>
      </w:ins>
      <w:ins w:id="358" w:author="Administrator" w:date="2024-08-17T11:00:21Z">
        <w:r>
          <w:rPr>
            <w:rFonts w:hint="eastAsia" w:eastAsia="仿宋_GB2312"/>
            <w:color w:val="000000"/>
            <w:sz w:val="32"/>
            <w:szCs w:val="32"/>
            <w:lang w:val="en-US" w:eastAsia="zh-CN"/>
          </w:rPr>
          <w:t>8.</w:t>
        </w:r>
      </w:ins>
      <w:ins w:id="359" w:author="Administrator" w:date="2024-08-17T11:00:22Z">
        <w:r>
          <w:rPr>
            <w:rFonts w:hint="eastAsia" w:eastAsia="仿宋_GB2312"/>
            <w:color w:val="000000"/>
            <w:sz w:val="32"/>
            <w:szCs w:val="32"/>
            <w:lang w:val="en-US" w:eastAsia="zh-CN"/>
          </w:rPr>
          <w:t>42</w:t>
        </w:r>
      </w:ins>
      <w:r>
        <w:rPr>
          <w:rFonts w:hint="eastAsia" w:eastAsia="仿宋_GB2312"/>
          <w:color w:val="000000"/>
          <w:sz w:val="32"/>
          <w:szCs w:val="32"/>
        </w:rPr>
        <w:t>%；</w:t>
      </w:r>
    </w:p>
    <w:p w14:paraId="500845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rPr>
        <w:t>21、灾害防治及应急管理共同财政事权转移支付收入</w:t>
      </w:r>
      <w:del w:id="360" w:author="Administrator" w:date="2024-08-17T11:09:15Z">
        <w:r>
          <w:rPr>
            <w:rFonts w:hint="default" w:eastAsia="仿宋_GB2312"/>
            <w:color w:val="000000"/>
            <w:sz w:val="32"/>
            <w:szCs w:val="32"/>
            <w:lang w:val="en-US" w:eastAsia="zh-CN"/>
          </w:rPr>
          <w:delText>327</w:delText>
        </w:r>
      </w:del>
      <w:ins w:id="361" w:author="Administrator" w:date="2024-08-17T11:09:15Z">
        <w:r>
          <w:rPr>
            <w:rFonts w:hint="eastAsia" w:eastAsia="仿宋_GB2312"/>
            <w:color w:val="000000"/>
            <w:sz w:val="32"/>
            <w:szCs w:val="32"/>
            <w:lang w:val="en-US" w:eastAsia="zh-CN"/>
          </w:rPr>
          <w:t>223</w:t>
        </w:r>
      </w:ins>
      <w:r>
        <w:rPr>
          <w:rFonts w:hint="eastAsia" w:eastAsia="仿宋_GB2312"/>
          <w:color w:val="000000"/>
          <w:sz w:val="32"/>
          <w:szCs w:val="32"/>
          <w:lang w:val="en-US" w:eastAsia="zh-CN"/>
        </w:rPr>
        <w:t>万元，</w:t>
      </w:r>
      <w:r>
        <w:rPr>
          <w:rFonts w:hint="eastAsia" w:eastAsia="仿宋_GB2312"/>
          <w:color w:val="000000"/>
          <w:sz w:val="32"/>
          <w:szCs w:val="32"/>
        </w:rPr>
        <w:t>比上年</w:t>
      </w:r>
      <w:del w:id="362" w:author="Administrator" w:date="2024-08-17T11:09:20Z">
        <w:r>
          <w:rPr>
            <w:rFonts w:hint="default" w:eastAsia="仿宋_GB2312"/>
            <w:color w:val="000000"/>
            <w:sz w:val="32"/>
            <w:szCs w:val="32"/>
            <w:lang w:val="en-US"/>
          </w:rPr>
          <w:delText>增加</w:delText>
        </w:r>
      </w:del>
      <w:del w:id="363" w:author="Administrator" w:date="2024-08-17T11:09:20Z">
        <w:r>
          <w:rPr>
            <w:rFonts w:hint="default" w:eastAsia="仿宋_GB2312"/>
            <w:color w:val="000000"/>
            <w:sz w:val="32"/>
            <w:szCs w:val="32"/>
            <w:lang w:val="en-US" w:eastAsia="zh-CN"/>
          </w:rPr>
          <w:delText>227</w:delText>
        </w:r>
      </w:del>
      <w:ins w:id="364" w:author="Administrator" w:date="2024-08-17T11:09:21Z">
        <w:r>
          <w:rPr>
            <w:rFonts w:hint="eastAsia" w:eastAsia="仿宋_GB2312"/>
            <w:color w:val="000000"/>
            <w:sz w:val="32"/>
            <w:szCs w:val="32"/>
            <w:lang w:val="en-US" w:eastAsia="zh-CN"/>
          </w:rPr>
          <w:t>减少</w:t>
        </w:r>
      </w:ins>
      <w:ins w:id="365" w:author="Administrator" w:date="2024-08-17T11:09:23Z">
        <w:r>
          <w:rPr>
            <w:rFonts w:hint="eastAsia" w:eastAsia="仿宋_GB2312"/>
            <w:color w:val="000000"/>
            <w:sz w:val="32"/>
            <w:szCs w:val="32"/>
            <w:lang w:val="en-US" w:eastAsia="zh-CN"/>
          </w:rPr>
          <w:t>104</w:t>
        </w:r>
      </w:ins>
      <w:r>
        <w:rPr>
          <w:rFonts w:hint="eastAsia" w:eastAsia="仿宋_GB2312"/>
          <w:color w:val="000000"/>
          <w:sz w:val="32"/>
          <w:szCs w:val="32"/>
        </w:rPr>
        <w:t>万元，</w:t>
      </w:r>
      <w:del w:id="366" w:author="Administrator" w:date="2024-08-17T11:09:28Z">
        <w:r>
          <w:rPr>
            <w:rFonts w:hint="default" w:eastAsia="仿宋_GB2312"/>
            <w:color w:val="000000"/>
            <w:sz w:val="32"/>
            <w:szCs w:val="32"/>
            <w:lang w:val="en-US"/>
          </w:rPr>
          <w:delText>增长</w:delText>
        </w:r>
      </w:del>
      <w:del w:id="367" w:author="Administrator" w:date="2024-08-17T11:09:28Z">
        <w:r>
          <w:rPr>
            <w:rFonts w:hint="default" w:eastAsia="仿宋_GB2312"/>
            <w:color w:val="000000"/>
            <w:sz w:val="32"/>
            <w:szCs w:val="32"/>
            <w:lang w:val="en-US" w:eastAsia="zh-CN"/>
          </w:rPr>
          <w:delText>227</w:delText>
        </w:r>
      </w:del>
      <w:ins w:id="368" w:author="Administrator" w:date="2024-08-17T11:09:30Z">
        <w:r>
          <w:rPr>
            <w:rFonts w:hint="eastAsia" w:eastAsia="仿宋_GB2312"/>
            <w:color w:val="000000"/>
            <w:sz w:val="32"/>
            <w:szCs w:val="32"/>
            <w:lang w:val="en-US" w:eastAsia="zh-CN"/>
          </w:rPr>
          <w:t>下降</w:t>
        </w:r>
      </w:ins>
      <w:ins w:id="369" w:author="Administrator" w:date="2024-08-17T11:09:36Z">
        <w:r>
          <w:rPr>
            <w:rFonts w:hint="eastAsia" w:eastAsia="仿宋_GB2312"/>
            <w:color w:val="000000"/>
            <w:sz w:val="32"/>
            <w:szCs w:val="32"/>
            <w:lang w:val="en-US" w:eastAsia="zh-CN"/>
          </w:rPr>
          <w:t>3</w:t>
        </w:r>
      </w:ins>
      <w:ins w:id="370" w:author="Administrator" w:date="2024-08-17T11:09:37Z">
        <w:r>
          <w:rPr>
            <w:rFonts w:hint="eastAsia" w:eastAsia="仿宋_GB2312"/>
            <w:color w:val="000000"/>
            <w:sz w:val="32"/>
            <w:szCs w:val="32"/>
            <w:lang w:val="en-US" w:eastAsia="zh-CN"/>
          </w:rPr>
          <w:t>1.8</w:t>
        </w:r>
      </w:ins>
      <w:r>
        <w:rPr>
          <w:rFonts w:hint="eastAsia" w:eastAsia="仿宋_GB2312"/>
          <w:color w:val="000000"/>
          <w:sz w:val="32"/>
          <w:szCs w:val="32"/>
        </w:rPr>
        <w:t>%</w:t>
      </w:r>
      <w:r>
        <w:rPr>
          <w:rFonts w:hint="eastAsia" w:eastAsia="仿宋_GB2312"/>
          <w:color w:val="000000"/>
          <w:sz w:val="32"/>
          <w:szCs w:val="32"/>
          <w:lang w:eastAsia="zh-CN"/>
        </w:rPr>
        <w:t>；</w:t>
      </w:r>
    </w:p>
    <w:p w14:paraId="1CEE63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eastAsia="zh-CN"/>
        </w:rPr>
      </w:pPr>
      <w:r>
        <w:rPr>
          <w:rFonts w:hint="eastAsia" w:eastAsia="仿宋_GB2312"/>
          <w:color w:val="000000"/>
          <w:sz w:val="32"/>
          <w:szCs w:val="32"/>
          <w:lang w:val="en-US" w:eastAsia="zh-CN"/>
        </w:rPr>
        <w:t>22、科学技术共同财政事权转移支付收入50万元，</w:t>
      </w:r>
      <w:del w:id="371" w:author="Administrator" w:date="2024-08-17T11:09:55Z">
        <w:r>
          <w:rPr>
            <w:rFonts w:hint="default" w:eastAsia="仿宋_GB2312"/>
            <w:color w:val="000000"/>
            <w:sz w:val="32"/>
            <w:szCs w:val="32"/>
            <w:lang w:val="en-US"/>
          </w:rPr>
          <w:delText>比上年</w:delText>
        </w:r>
      </w:del>
      <w:del w:id="372" w:author="Administrator" w:date="2024-08-17T11:09:55Z">
        <w:r>
          <w:rPr>
            <w:rFonts w:hint="default" w:eastAsia="仿宋_GB2312"/>
            <w:color w:val="000000"/>
            <w:sz w:val="32"/>
            <w:szCs w:val="32"/>
            <w:lang w:val="en-US" w:eastAsia="zh-CN"/>
          </w:rPr>
          <w:delText>增加50</w:delText>
        </w:r>
      </w:del>
      <w:del w:id="373" w:author="Administrator" w:date="2024-08-17T11:09:55Z">
        <w:r>
          <w:rPr>
            <w:rFonts w:hint="default" w:eastAsia="仿宋_GB2312"/>
            <w:color w:val="000000"/>
            <w:sz w:val="32"/>
            <w:szCs w:val="32"/>
            <w:lang w:val="en-US"/>
          </w:rPr>
          <w:delText>万元</w:delText>
        </w:r>
      </w:del>
      <w:ins w:id="374" w:author="Administrator" w:date="2024-08-17T11:10:00Z">
        <w:r>
          <w:rPr>
            <w:rFonts w:hint="eastAsia" w:eastAsia="仿宋_GB2312"/>
            <w:color w:val="000000"/>
            <w:sz w:val="32"/>
            <w:szCs w:val="32"/>
            <w:lang w:val="en-US" w:eastAsia="zh-CN"/>
          </w:rPr>
          <w:t>与上年</w:t>
        </w:r>
      </w:ins>
      <w:ins w:id="375" w:author="Administrator" w:date="2024-08-17T11:10:03Z">
        <w:r>
          <w:rPr>
            <w:rFonts w:hint="eastAsia" w:eastAsia="仿宋_GB2312"/>
            <w:color w:val="000000"/>
            <w:sz w:val="32"/>
            <w:szCs w:val="32"/>
            <w:lang w:val="en-US" w:eastAsia="zh-CN"/>
          </w:rPr>
          <w:t>持平</w:t>
        </w:r>
      </w:ins>
      <w:r>
        <w:rPr>
          <w:rFonts w:hint="eastAsia" w:eastAsia="仿宋_GB2312"/>
          <w:color w:val="000000"/>
          <w:sz w:val="32"/>
          <w:szCs w:val="32"/>
          <w:lang w:eastAsia="zh-CN"/>
        </w:rPr>
        <w:t>；</w:t>
      </w:r>
    </w:p>
    <w:p w14:paraId="368408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eastAsia="zh-CN"/>
        </w:rPr>
      </w:pPr>
      <w:r>
        <w:rPr>
          <w:rFonts w:hint="eastAsia" w:eastAsia="仿宋_GB2312"/>
          <w:color w:val="000000"/>
          <w:sz w:val="32"/>
          <w:szCs w:val="32"/>
          <w:lang w:val="en-US" w:eastAsia="zh-CN"/>
        </w:rPr>
        <w:t>23、增值税留抵退税转移支付收入</w:t>
      </w:r>
      <w:del w:id="376" w:author="Administrator" w:date="2024-08-17T11:10:17Z">
        <w:r>
          <w:rPr>
            <w:rFonts w:hint="default" w:eastAsia="仿宋_GB2312"/>
            <w:color w:val="000000"/>
            <w:sz w:val="32"/>
            <w:szCs w:val="32"/>
            <w:lang w:val="en-US" w:eastAsia="zh-CN"/>
          </w:rPr>
          <w:delText>1807</w:delText>
        </w:r>
      </w:del>
      <w:ins w:id="377" w:author="Administrator" w:date="2024-08-17T11:10:17Z">
        <w:r>
          <w:rPr>
            <w:rFonts w:hint="eastAsia" w:eastAsia="仿宋_GB2312"/>
            <w:color w:val="000000"/>
            <w:sz w:val="32"/>
            <w:szCs w:val="32"/>
            <w:lang w:val="en-US" w:eastAsia="zh-CN"/>
          </w:rPr>
          <w:t>4569</w:t>
        </w:r>
      </w:ins>
      <w:r>
        <w:rPr>
          <w:rFonts w:hint="eastAsia" w:eastAsia="仿宋_GB2312"/>
          <w:color w:val="000000"/>
          <w:sz w:val="32"/>
          <w:szCs w:val="32"/>
          <w:lang w:val="en-US" w:eastAsia="zh-CN"/>
        </w:rPr>
        <w:t>万元，</w:t>
      </w:r>
      <w:r>
        <w:rPr>
          <w:rFonts w:hint="eastAsia" w:eastAsia="仿宋_GB2312"/>
          <w:color w:val="000000"/>
          <w:sz w:val="32"/>
          <w:szCs w:val="32"/>
        </w:rPr>
        <w:t>比上年</w:t>
      </w:r>
      <w:r>
        <w:rPr>
          <w:rFonts w:hint="eastAsia" w:eastAsia="仿宋_GB2312"/>
          <w:color w:val="000000"/>
          <w:sz w:val="32"/>
          <w:szCs w:val="32"/>
          <w:lang w:eastAsia="zh-CN"/>
        </w:rPr>
        <w:t>增加</w:t>
      </w:r>
      <w:del w:id="378" w:author="Administrator" w:date="2024-08-17T11:10:23Z">
        <w:r>
          <w:rPr>
            <w:rFonts w:hint="default" w:eastAsia="仿宋_GB2312"/>
            <w:color w:val="000000"/>
            <w:sz w:val="32"/>
            <w:szCs w:val="32"/>
            <w:lang w:val="en-US" w:eastAsia="zh-CN"/>
          </w:rPr>
          <w:delText>1807</w:delText>
        </w:r>
      </w:del>
      <w:ins w:id="379" w:author="Administrator" w:date="2024-08-17T11:10:23Z">
        <w:r>
          <w:rPr>
            <w:rFonts w:hint="eastAsia" w:eastAsia="仿宋_GB2312"/>
            <w:color w:val="000000"/>
            <w:sz w:val="32"/>
            <w:szCs w:val="32"/>
            <w:lang w:val="en-US" w:eastAsia="zh-CN"/>
          </w:rPr>
          <w:t>2</w:t>
        </w:r>
      </w:ins>
      <w:ins w:id="380" w:author="Administrator" w:date="2024-08-17T11:10:24Z">
        <w:r>
          <w:rPr>
            <w:rFonts w:hint="eastAsia" w:eastAsia="仿宋_GB2312"/>
            <w:color w:val="000000"/>
            <w:sz w:val="32"/>
            <w:szCs w:val="32"/>
            <w:lang w:val="en-US" w:eastAsia="zh-CN"/>
          </w:rPr>
          <w:t>762</w:t>
        </w:r>
      </w:ins>
      <w:r>
        <w:rPr>
          <w:rFonts w:hint="eastAsia" w:eastAsia="仿宋_GB2312"/>
          <w:color w:val="000000"/>
          <w:sz w:val="32"/>
          <w:szCs w:val="32"/>
        </w:rPr>
        <w:t>万元</w:t>
      </w:r>
      <w:r>
        <w:rPr>
          <w:rFonts w:hint="eastAsia" w:eastAsia="仿宋_GB2312"/>
          <w:color w:val="000000"/>
          <w:sz w:val="32"/>
          <w:szCs w:val="32"/>
          <w:lang w:eastAsia="zh-CN"/>
        </w:rPr>
        <w:t>；</w:t>
      </w:r>
    </w:p>
    <w:p w14:paraId="3BC85E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24、其他退税减税降费转移支付收入</w:t>
      </w:r>
      <w:del w:id="381" w:author="Administrator" w:date="2024-08-17T11:10:32Z">
        <w:r>
          <w:rPr>
            <w:rFonts w:hint="default" w:eastAsia="仿宋_GB2312"/>
            <w:color w:val="000000"/>
            <w:sz w:val="32"/>
            <w:szCs w:val="32"/>
            <w:lang w:val="en-US" w:eastAsia="zh-CN"/>
          </w:rPr>
          <w:delText>1682</w:delText>
        </w:r>
      </w:del>
      <w:ins w:id="382" w:author="Administrator" w:date="2024-08-17T11:10:32Z">
        <w:r>
          <w:rPr>
            <w:rFonts w:hint="eastAsia" w:eastAsia="仿宋_GB2312"/>
            <w:color w:val="000000"/>
            <w:sz w:val="32"/>
            <w:szCs w:val="32"/>
            <w:lang w:val="en-US" w:eastAsia="zh-CN"/>
          </w:rPr>
          <w:t>74</w:t>
        </w:r>
      </w:ins>
      <w:ins w:id="383" w:author="Administrator" w:date="2024-08-17T11:10:33Z">
        <w:r>
          <w:rPr>
            <w:rFonts w:hint="eastAsia" w:eastAsia="仿宋_GB2312"/>
            <w:color w:val="000000"/>
            <w:sz w:val="32"/>
            <w:szCs w:val="32"/>
            <w:lang w:val="en-US" w:eastAsia="zh-CN"/>
          </w:rPr>
          <w:t>6</w:t>
        </w:r>
      </w:ins>
      <w:r>
        <w:rPr>
          <w:rFonts w:hint="eastAsia" w:eastAsia="仿宋_GB2312"/>
          <w:color w:val="000000"/>
          <w:sz w:val="32"/>
          <w:szCs w:val="32"/>
          <w:lang w:val="en-US" w:eastAsia="zh-CN"/>
        </w:rPr>
        <w:t>万元，比上年</w:t>
      </w:r>
      <w:del w:id="384" w:author="Administrator" w:date="2024-08-17T11:10:37Z">
        <w:r>
          <w:rPr>
            <w:rFonts w:hint="default" w:eastAsia="仿宋_GB2312"/>
            <w:color w:val="000000"/>
            <w:sz w:val="32"/>
            <w:szCs w:val="32"/>
            <w:lang w:val="en-US" w:eastAsia="zh-CN"/>
          </w:rPr>
          <w:delText>增加1682</w:delText>
        </w:r>
      </w:del>
      <w:ins w:id="385" w:author="Administrator" w:date="2024-08-17T11:10:42Z">
        <w:r>
          <w:rPr>
            <w:rFonts w:hint="eastAsia" w:eastAsia="仿宋_GB2312"/>
            <w:color w:val="000000"/>
            <w:sz w:val="32"/>
            <w:szCs w:val="32"/>
            <w:lang w:val="en-US" w:eastAsia="zh-CN"/>
          </w:rPr>
          <w:t>减少</w:t>
        </w:r>
      </w:ins>
      <w:ins w:id="386" w:author="Administrator" w:date="2024-08-17T11:10:45Z">
        <w:r>
          <w:rPr>
            <w:rFonts w:hint="eastAsia" w:eastAsia="仿宋_GB2312"/>
            <w:color w:val="000000"/>
            <w:sz w:val="32"/>
            <w:szCs w:val="32"/>
            <w:lang w:val="en-US" w:eastAsia="zh-CN"/>
          </w:rPr>
          <w:t>936</w:t>
        </w:r>
      </w:ins>
      <w:r>
        <w:rPr>
          <w:rFonts w:hint="eastAsia" w:eastAsia="仿宋_GB2312"/>
          <w:color w:val="000000"/>
          <w:sz w:val="32"/>
          <w:szCs w:val="32"/>
          <w:lang w:val="en-US" w:eastAsia="zh-CN"/>
        </w:rPr>
        <w:t>万元；</w:t>
      </w:r>
    </w:p>
    <w:p w14:paraId="785AC2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del w:id="387" w:author="Administrator" w:date="2024-08-17T11:11:45Z"/>
          <w:rFonts w:hint="default" w:eastAsia="仿宋_GB2312"/>
          <w:color w:val="000000"/>
          <w:sz w:val="32"/>
          <w:szCs w:val="32"/>
          <w:lang w:val="en-US" w:eastAsia="zh-CN"/>
        </w:rPr>
      </w:pPr>
      <w:del w:id="388" w:author="Administrator" w:date="2024-08-17T11:11:45Z">
        <w:r>
          <w:rPr>
            <w:rFonts w:hint="eastAsia" w:eastAsia="仿宋_GB2312"/>
            <w:color w:val="000000"/>
            <w:sz w:val="32"/>
            <w:szCs w:val="32"/>
            <w:lang w:val="en-US" w:eastAsia="zh-CN"/>
          </w:rPr>
          <w:delText>25、补充县区财力转移支付收入12064万元，比上年增加12064万元；</w:delText>
        </w:r>
      </w:del>
    </w:p>
    <w:p w14:paraId="0535B4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highlight w:val="none"/>
        </w:rPr>
      </w:pPr>
      <w:r>
        <w:rPr>
          <w:rFonts w:hint="eastAsia" w:eastAsia="仿宋_GB2312"/>
          <w:color w:val="000000"/>
          <w:sz w:val="32"/>
          <w:szCs w:val="32"/>
          <w:highlight w:val="none"/>
          <w:lang w:val="en-US" w:eastAsia="zh-CN"/>
        </w:rPr>
        <w:t>2</w:t>
      </w:r>
      <w:ins w:id="389" w:author="Administrator" w:date="2024-08-17T11:11:49Z">
        <w:r>
          <w:rPr>
            <w:rFonts w:hint="eastAsia" w:eastAsia="仿宋_GB2312"/>
            <w:color w:val="000000"/>
            <w:sz w:val="32"/>
            <w:szCs w:val="32"/>
            <w:highlight w:val="none"/>
            <w:lang w:val="en-US" w:eastAsia="zh-CN"/>
          </w:rPr>
          <w:t>5</w:t>
        </w:r>
      </w:ins>
      <w:del w:id="390" w:author="Administrator" w:date="2024-08-17T11:11:49Z">
        <w:r>
          <w:rPr>
            <w:rFonts w:hint="eastAsia" w:eastAsia="仿宋_GB2312"/>
            <w:color w:val="000000"/>
            <w:sz w:val="32"/>
            <w:szCs w:val="32"/>
            <w:highlight w:val="none"/>
            <w:lang w:val="en-US" w:eastAsia="zh-CN"/>
          </w:rPr>
          <w:delText>6</w:delText>
        </w:r>
      </w:del>
      <w:r>
        <w:rPr>
          <w:rFonts w:hint="eastAsia" w:eastAsia="仿宋_GB2312"/>
          <w:color w:val="000000"/>
          <w:sz w:val="32"/>
          <w:szCs w:val="32"/>
          <w:highlight w:val="none"/>
          <w:lang w:val="en-US" w:eastAsia="zh-CN"/>
        </w:rPr>
        <w:t>、</w:t>
      </w:r>
      <w:r>
        <w:rPr>
          <w:rFonts w:hint="eastAsia" w:eastAsia="仿宋_GB2312"/>
          <w:color w:val="000000"/>
          <w:sz w:val="32"/>
          <w:szCs w:val="32"/>
          <w:highlight w:val="none"/>
        </w:rPr>
        <w:t>其他一般性转移支付收入</w:t>
      </w:r>
      <w:del w:id="391" w:author="Administrator" w:date="2024-08-17T11:11:55Z">
        <w:r>
          <w:rPr>
            <w:rFonts w:hint="default" w:eastAsia="仿宋_GB2312"/>
            <w:color w:val="000000"/>
            <w:sz w:val="32"/>
            <w:szCs w:val="32"/>
            <w:highlight w:val="none"/>
            <w:lang w:val="en-US" w:eastAsia="zh-CN"/>
          </w:rPr>
          <w:delText>1704</w:delText>
        </w:r>
      </w:del>
      <w:ins w:id="392" w:author="Administrator" w:date="2024-08-17T11:11:55Z">
        <w:r>
          <w:rPr>
            <w:rFonts w:hint="eastAsia" w:eastAsia="仿宋_GB2312"/>
            <w:color w:val="000000"/>
            <w:sz w:val="32"/>
            <w:szCs w:val="32"/>
            <w:highlight w:val="none"/>
            <w:lang w:val="en-US" w:eastAsia="zh-CN"/>
          </w:rPr>
          <w:t>2</w:t>
        </w:r>
      </w:ins>
      <w:ins w:id="393" w:author="Administrator" w:date="2024-08-17T11:11:56Z">
        <w:r>
          <w:rPr>
            <w:rFonts w:hint="eastAsia" w:eastAsia="仿宋_GB2312"/>
            <w:color w:val="000000"/>
            <w:sz w:val="32"/>
            <w:szCs w:val="32"/>
            <w:highlight w:val="none"/>
            <w:lang w:val="en-US" w:eastAsia="zh-CN"/>
          </w:rPr>
          <w:t>78</w:t>
        </w:r>
      </w:ins>
      <w:ins w:id="394" w:author="Administrator" w:date="2024-08-17T11:11:57Z">
        <w:r>
          <w:rPr>
            <w:rFonts w:hint="eastAsia" w:eastAsia="仿宋_GB2312"/>
            <w:color w:val="000000"/>
            <w:sz w:val="32"/>
            <w:szCs w:val="32"/>
            <w:highlight w:val="none"/>
            <w:lang w:val="en-US" w:eastAsia="zh-CN"/>
          </w:rPr>
          <w:t>3</w:t>
        </w:r>
      </w:ins>
      <w:r>
        <w:rPr>
          <w:rFonts w:hint="eastAsia" w:eastAsia="仿宋_GB2312"/>
          <w:color w:val="000000"/>
          <w:sz w:val="32"/>
          <w:szCs w:val="32"/>
          <w:highlight w:val="none"/>
        </w:rPr>
        <w:t>万元，比上年</w:t>
      </w:r>
      <w:del w:id="395" w:author="Administrator" w:date="2024-08-17T11:12:05Z">
        <w:r>
          <w:rPr>
            <w:rFonts w:hint="default" w:eastAsia="仿宋_GB2312"/>
            <w:color w:val="000000"/>
            <w:sz w:val="32"/>
            <w:szCs w:val="32"/>
            <w:highlight w:val="none"/>
            <w:lang w:val="en-US"/>
          </w:rPr>
          <w:delText>减少</w:delText>
        </w:r>
      </w:del>
      <w:del w:id="396" w:author="Administrator" w:date="2024-08-17T11:12:05Z">
        <w:r>
          <w:rPr>
            <w:rFonts w:hint="default" w:eastAsia="仿宋_GB2312"/>
            <w:color w:val="000000"/>
            <w:sz w:val="32"/>
            <w:szCs w:val="32"/>
            <w:highlight w:val="none"/>
            <w:lang w:val="en-US" w:eastAsia="zh-CN"/>
          </w:rPr>
          <w:delText>1464</w:delText>
        </w:r>
      </w:del>
      <w:ins w:id="397" w:author="Administrator" w:date="2024-08-17T11:12:06Z">
        <w:r>
          <w:rPr>
            <w:rFonts w:hint="eastAsia" w:eastAsia="仿宋_GB2312"/>
            <w:color w:val="000000"/>
            <w:sz w:val="32"/>
            <w:szCs w:val="32"/>
            <w:highlight w:val="none"/>
            <w:lang w:val="en-US" w:eastAsia="zh-CN"/>
          </w:rPr>
          <w:t>增加</w:t>
        </w:r>
      </w:ins>
      <w:ins w:id="398" w:author="Administrator" w:date="2024-08-17T11:12:09Z">
        <w:r>
          <w:rPr>
            <w:rFonts w:hint="eastAsia" w:eastAsia="仿宋_GB2312"/>
            <w:color w:val="000000"/>
            <w:sz w:val="32"/>
            <w:szCs w:val="32"/>
            <w:highlight w:val="none"/>
            <w:lang w:val="en-US" w:eastAsia="zh-CN"/>
          </w:rPr>
          <w:t>1079</w:t>
        </w:r>
      </w:ins>
      <w:r>
        <w:rPr>
          <w:rFonts w:hint="eastAsia" w:eastAsia="仿宋_GB2312"/>
          <w:color w:val="000000"/>
          <w:sz w:val="32"/>
          <w:szCs w:val="32"/>
          <w:highlight w:val="none"/>
        </w:rPr>
        <w:t>万元，</w:t>
      </w:r>
      <w:del w:id="399" w:author="Administrator" w:date="2024-08-17T11:12:15Z">
        <w:r>
          <w:rPr>
            <w:rFonts w:hint="default" w:eastAsia="仿宋_GB2312"/>
            <w:color w:val="000000"/>
            <w:sz w:val="32"/>
            <w:szCs w:val="32"/>
            <w:highlight w:val="none"/>
            <w:lang w:val="en-US"/>
          </w:rPr>
          <w:delText>减少</w:delText>
        </w:r>
      </w:del>
      <w:del w:id="400" w:author="Administrator" w:date="2024-08-17T11:12:15Z">
        <w:r>
          <w:rPr>
            <w:rFonts w:hint="default" w:eastAsia="仿宋_GB2312"/>
            <w:color w:val="000000"/>
            <w:sz w:val="32"/>
            <w:szCs w:val="32"/>
            <w:highlight w:val="none"/>
            <w:lang w:val="en-US" w:eastAsia="zh-CN"/>
          </w:rPr>
          <w:delText>46.21</w:delText>
        </w:r>
      </w:del>
      <w:ins w:id="401" w:author="Administrator" w:date="2024-08-17T11:12:16Z">
        <w:r>
          <w:rPr>
            <w:rFonts w:hint="eastAsia" w:eastAsia="仿宋_GB2312"/>
            <w:color w:val="000000"/>
            <w:sz w:val="32"/>
            <w:szCs w:val="32"/>
            <w:highlight w:val="none"/>
            <w:lang w:val="en-US" w:eastAsia="zh-CN"/>
          </w:rPr>
          <w:t>增</w:t>
        </w:r>
      </w:ins>
      <w:ins w:id="402" w:author="Administrator" w:date="2024-08-17T11:12:19Z">
        <w:r>
          <w:rPr>
            <w:rFonts w:hint="eastAsia" w:eastAsia="仿宋_GB2312"/>
            <w:color w:val="000000"/>
            <w:sz w:val="32"/>
            <w:szCs w:val="32"/>
            <w:highlight w:val="none"/>
            <w:lang w:val="en-US" w:eastAsia="zh-CN"/>
          </w:rPr>
          <w:t>长</w:t>
        </w:r>
      </w:ins>
      <w:ins w:id="403" w:author="Administrator" w:date="2024-08-17T11:12:20Z">
        <w:r>
          <w:rPr>
            <w:rFonts w:hint="eastAsia" w:eastAsia="仿宋_GB2312"/>
            <w:color w:val="000000"/>
            <w:sz w:val="32"/>
            <w:szCs w:val="32"/>
            <w:highlight w:val="none"/>
            <w:lang w:val="en-US" w:eastAsia="zh-CN"/>
          </w:rPr>
          <w:t>6</w:t>
        </w:r>
      </w:ins>
      <w:ins w:id="404" w:author="Administrator" w:date="2024-08-17T11:12:21Z">
        <w:r>
          <w:rPr>
            <w:rFonts w:hint="eastAsia" w:eastAsia="仿宋_GB2312"/>
            <w:color w:val="000000"/>
            <w:sz w:val="32"/>
            <w:szCs w:val="32"/>
            <w:highlight w:val="none"/>
            <w:lang w:val="en-US" w:eastAsia="zh-CN"/>
          </w:rPr>
          <w:t>3.32</w:t>
        </w:r>
      </w:ins>
      <w:r>
        <w:rPr>
          <w:rFonts w:hint="eastAsia" w:eastAsia="仿宋_GB2312"/>
          <w:color w:val="000000"/>
          <w:sz w:val="32"/>
          <w:szCs w:val="32"/>
          <w:highlight w:val="none"/>
        </w:rPr>
        <w:t>%。</w:t>
      </w:r>
    </w:p>
    <w:p w14:paraId="4DA241D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eastAsia="楷体_GB2312"/>
          <w:b/>
          <w:color w:val="auto"/>
          <w:sz w:val="32"/>
          <w:szCs w:val="32"/>
          <w:lang w:eastAsia="zh-CN"/>
        </w:rPr>
      </w:pPr>
      <w:r>
        <w:rPr>
          <w:rFonts w:eastAsia="楷体_GB2312"/>
          <w:b/>
          <w:color w:val="auto"/>
          <w:sz w:val="32"/>
          <w:szCs w:val="32"/>
        </w:rPr>
        <w:t>（三）专项转移支付</w:t>
      </w:r>
      <w:r>
        <w:rPr>
          <w:rFonts w:hint="eastAsia" w:eastAsia="楷体_GB2312"/>
          <w:b/>
          <w:color w:val="auto"/>
          <w:sz w:val="32"/>
          <w:szCs w:val="32"/>
          <w:lang w:eastAsia="zh-CN"/>
        </w:rPr>
        <w:t>收入</w:t>
      </w:r>
    </w:p>
    <w:p w14:paraId="56EBC5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rPr>
      </w:pPr>
      <w:r>
        <w:rPr>
          <w:rFonts w:hint="eastAsia" w:eastAsia="仿宋_GB2312"/>
          <w:color w:val="000000"/>
          <w:sz w:val="32"/>
          <w:szCs w:val="32"/>
        </w:rPr>
        <w:t>202</w:t>
      </w:r>
      <w:ins w:id="405" w:author="Administrator" w:date="2024-08-17T11:30:21Z">
        <w:r>
          <w:rPr>
            <w:rFonts w:hint="eastAsia" w:eastAsia="仿宋_GB2312"/>
            <w:color w:val="000000"/>
            <w:sz w:val="32"/>
            <w:szCs w:val="32"/>
            <w:lang w:val="en-US" w:eastAsia="zh-CN"/>
          </w:rPr>
          <w:t>3</w:t>
        </w:r>
      </w:ins>
      <w:del w:id="406" w:author="Administrator" w:date="2024-08-17T11:30:20Z">
        <w:r>
          <w:rPr>
            <w:rFonts w:hint="eastAsia" w:eastAsia="仿宋_GB2312"/>
            <w:color w:val="000000"/>
            <w:sz w:val="32"/>
            <w:szCs w:val="32"/>
            <w:lang w:val="en-US" w:eastAsia="zh-CN"/>
          </w:rPr>
          <w:delText>2</w:delText>
        </w:r>
      </w:del>
      <w:r>
        <w:rPr>
          <w:rFonts w:hint="eastAsia" w:eastAsia="仿宋_GB2312"/>
          <w:color w:val="000000"/>
          <w:sz w:val="32"/>
          <w:szCs w:val="32"/>
        </w:rPr>
        <w:t>年东安县</w:t>
      </w:r>
      <w:r>
        <w:rPr>
          <w:rFonts w:eastAsia="仿宋_GB2312"/>
          <w:color w:val="000000"/>
          <w:sz w:val="32"/>
          <w:szCs w:val="32"/>
        </w:rPr>
        <w:t>专项转移支付</w:t>
      </w:r>
      <w:r>
        <w:rPr>
          <w:rFonts w:hint="eastAsia" w:eastAsia="仿宋_GB2312"/>
          <w:color w:val="000000"/>
          <w:sz w:val="32"/>
          <w:szCs w:val="32"/>
        </w:rPr>
        <w:t>收入24637万元</w:t>
      </w:r>
      <w:r>
        <w:rPr>
          <w:rFonts w:eastAsia="仿宋_GB2312"/>
          <w:color w:val="000000"/>
          <w:sz w:val="32"/>
          <w:szCs w:val="32"/>
        </w:rPr>
        <w:t>，比上年</w:t>
      </w:r>
      <w:del w:id="407" w:author="Administrator" w:date="2024-08-17T11:29:41Z">
        <w:r>
          <w:rPr>
            <w:rFonts w:hint="default" w:eastAsia="仿宋_GB2312"/>
            <w:color w:val="000000"/>
            <w:sz w:val="32"/>
            <w:szCs w:val="32"/>
            <w:lang w:val="en-US" w:eastAsia="zh-CN"/>
          </w:rPr>
          <w:delText>增加137</w:delText>
        </w:r>
      </w:del>
      <w:ins w:id="408" w:author="Administrator" w:date="2024-08-17T11:29:46Z">
        <w:r>
          <w:rPr>
            <w:rFonts w:hint="eastAsia" w:eastAsia="仿宋_GB2312"/>
            <w:color w:val="000000"/>
            <w:sz w:val="32"/>
            <w:szCs w:val="32"/>
            <w:lang w:val="en-US" w:eastAsia="zh-CN"/>
          </w:rPr>
          <w:t>减少</w:t>
        </w:r>
      </w:ins>
      <w:ins w:id="409" w:author="Administrator" w:date="2024-08-17T11:29:47Z">
        <w:r>
          <w:rPr>
            <w:rFonts w:hint="eastAsia" w:eastAsia="仿宋_GB2312"/>
            <w:color w:val="000000"/>
            <w:sz w:val="32"/>
            <w:szCs w:val="32"/>
            <w:lang w:val="en-US" w:eastAsia="zh-CN"/>
          </w:rPr>
          <w:t>65</w:t>
        </w:r>
      </w:ins>
      <w:ins w:id="410" w:author="Administrator" w:date="2024-08-17T11:29:48Z">
        <w:r>
          <w:rPr>
            <w:rFonts w:hint="eastAsia" w:eastAsia="仿宋_GB2312"/>
            <w:color w:val="000000"/>
            <w:sz w:val="32"/>
            <w:szCs w:val="32"/>
            <w:lang w:val="en-US" w:eastAsia="zh-CN"/>
          </w:rPr>
          <w:t>25</w:t>
        </w:r>
      </w:ins>
      <w:del w:id="411" w:author="Administrator" w:date="2024-08-17T11:29:53Z">
        <w:r>
          <w:rPr>
            <w:rFonts w:hint="eastAsia" w:eastAsia="仿宋_GB2312"/>
            <w:color w:val="000000"/>
            <w:sz w:val="32"/>
            <w:szCs w:val="32"/>
            <w:lang w:val="en-US" w:eastAsia="zh-CN"/>
          </w:rPr>
          <w:delText>2</w:delText>
        </w:r>
      </w:del>
      <w:r>
        <w:rPr>
          <w:rFonts w:hint="eastAsia" w:eastAsia="仿宋_GB2312"/>
          <w:color w:val="000000"/>
          <w:sz w:val="32"/>
          <w:szCs w:val="32"/>
        </w:rPr>
        <w:t>万元</w:t>
      </w:r>
      <w:r>
        <w:rPr>
          <w:rFonts w:eastAsia="仿宋_GB2312"/>
          <w:color w:val="000000"/>
          <w:sz w:val="32"/>
          <w:szCs w:val="32"/>
        </w:rPr>
        <w:t>，</w:t>
      </w:r>
      <w:del w:id="412" w:author="Administrator" w:date="2024-08-17T11:29:58Z">
        <w:r>
          <w:rPr>
            <w:rFonts w:hint="default" w:eastAsia="仿宋_GB2312"/>
            <w:color w:val="000000"/>
            <w:sz w:val="32"/>
            <w:szCs w:val="32"/>
            <w:lang w:val="en-US" w:eastAsia="zh-CN"/>
          </w:rPr>
          <w:delText>增长5.90</w:delText>
        </w:r>
      </w:del>
      <w:ins w:id="413" w:author="Administrator" w:date="2024-08-17T11:30:03Z">
        <w:r>
          <w:rPr>
            <w:rFonts w:hint="eastAsia" w:eastAsia="仿宋_GB2312"/>
            <w:color w:val="000000"/>
            <w:sz w:val="32"/>
            <w:szCs w:val="32"/>
            <w:lang w:val="en-US" w:eastAsia="zh-CN"/>
          </w:rPr>
          <w:t>下降</w:t>
        </w:r>
      </w:ins>
      <w:ins w:id="414" w:author="Administrator" w:date="2024-08-17T11:30:12Z">
        <w:r>
          <w:rPr>
            <w:rFonts w:hint="eastAsia" w:eastAsia="仿宋_GB2312"/>
            <w:color w:val="000000"/>
            <w:sz w:val="32"/>
            <w:szCs w:val="32"/>
            <w:lang w:val="en-US" w:eastAsia="zh-CN"/>
          </w:rPr>
          <w:t>2</w:t>
        </w:r>
      </w:ins>
      <w:ins w:id="415" w:author="Administrator" w:date="2024-08-17T11:30:13Z">
        <w:r>
          <w:rPr>
            <w:rFonts w:hint="eastAsia" w:eastAsia="仿宋_GB2312"/>
            <w:color w:val="000000"/>
            <w:sz w:val="32"/>
            <w:szCs w:val="32"/>
            <w:lang w:val="en-US" w:eastAsia="zh-CN"/>
          </w:rPr>
          <w:t>6.48</w:t>
        </w:r>
      </w:ins>
      <w:r>
        <w:rPr>
          <w:rFonts w:hint="eastAsia" w:eastAsia="仿宋_GB2312"/>
          <w:color w:val="000000"/>
          <w:sz w:val="32"/>
          <w:szCs w:val="32"/>
        </w:rPr>
        <w:t>%。</w:t>
      </w:r>
      <w:r>
        <w:rPr>
          <w:rFonts w:eastAsia="仿宋_GB2312"/>
          <w:color w:val="000000"/>
          <w:sz w:val="32"/>
          <w:szCs w:val="32"/>
        </w:rPr>
        <w:t>其中：</w:t>
      </w:r>
    </w:p>
    <w:p w14:paraId="4C23F9AB">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rPr>
      </w:pPr>
      <w:r>
        <w:rPr>
          <w:rFonts w:eastAsia="仿宋_GB2312"/>
          <w:color w:val="000000"/>
          <w:sz w:val="32"/>
          <w:szCs w:val="32"/>
        </w:rPr>
        <w:t>一般公共服务支出</w:t>
      </w:r>
      <w:del w:id="416" w:author="Administrator" w:date="2024-08-17T11:30:36Z">
        <w:r>
          <w:rPr>
            <w:rFonts w:hint="default" w:eastAsia="仿宋_GB2312"/>
            <w:color w:val="000000"/>
            <w:sz w:val="32"/>
            <w:szCs w:val="32"/>
            <w:lang w:val="en-US" w:eastAsia="zh-CN"/>
          </w:rPr>
          <w:delText>834</w:delText>
        </w:r>
      </w:del>
      <w:ins w:id="417" w:author="Administrator" w:date="2024-08-17T11:30:36Z">
        <w:r>
          <w:rPr>
            <w:rFonts w:hint="eastAsia" w:eastAsia="仿宋_GB2312"/>
            <w:color w:val="000000"/>
            <w:sz w:val="32"/>
            <w:szCs w:val="32"/>
            <w:lang w:val="en-US" w:eastAsia="zh-CN"/>
          </w:rPr>
          <w:t>4</w:t>
        </w:r>
      </w:ins>
      <w:ins w:id="418" w:author="Administrator" w:date="2024-08-17T11:30:37Z">
        <w:r>
          <w:rPr>
            <w:rFonts w:hint="eastAsia" w:eastAsia="仿宋_GB2312"/>
            <w:color w:val="000000"/>
            <w:sz w:val="32"/>
            <w:szCs w:val="32"/>
            <w:lang w:val="en-US" w:eastAsia="zh-CN"/>
          </w:rPr>
          <w:t>27</w:t>
        </w:r>
      </w:ins>
      <w:r>
        <w:rPr>
          <w:rFonts w:hint="eastAsia" w:eastAsia="仿宋_GB2312"/>
          <w:color w:val="000000"/>
          <w:sz w:val="32"/>
          <w:szCs w:val="32"/>
        </w:rPr>
        <w:t>万元，</w:t>
      </w:r>
      <w:r>
        <w:rPr>
          <w:rFonts w:eastAsia="仿宋_GB2312"/>
          <w:color w:val="000000"/>
          <w:sz w:val="32"/>
          <w:szCs w:val="32"/>
        </w:rPr>
        <w:t xml:space="preserve"> 比上年</w:t>
      </w:r>
      <w:del w:id="419" w:author="Administrator" w:date="2024-08-17T11:30:42Z">
        <w:r>
          <w:rPr>
            <w:rFonts w:hint="default" w:eastAsia="仿宋_GB2312"/>
            <w:color w:val="000000"/>
            <w:sz w:val="32"/>
            <w:szCs w:val="32"/>
            <w:lang w:val="en-US" w:eastAsia="zh-CN"/>
          </w:rPr>
          <w:delText>增加459</w:delText>
        </w:r>
      </w:del>
      <w:ins w:id="420" w:author="Administrator" w:date="2024-08-17T11:30:44Z">
        <w:r>
          <w:rPr>
            <w:rFonts w:hint="eastAsia" w:eastAsia="仿宋_GB2312"/>
            <w:color w:val="000000"/>
            <w:sz w:val="32"/>
            <w:szCs w:val="32"/>
            <w:lang w:val="en-US" w:eastAsia="zh-CN"/>
          </w:rPr>
          <w:t>减少</w:t>
        </w:r>
      </w:ins>
      <w:ins w:id="421" w:author="Administrator" w:date="2024-08-17T11:37:02Z">
        <w:r>
          <w:rPr>
            <w:rFonts w:hint="eastAsia" w:eastAsia="仿宋_GB2312"/>
            <w:color w:val="000000"/>
            <w:sz w:val="32"/>
            <w:szCs w:val="32"/>
            <w:lang w:val="en-US" w:eastAsia="zh-CN"/>
          </w:rPr>
          <w:t>407</w:t>
        </w:r>
      </w:ins>
      <w:r>
        <w:rPr>
          <w:rFonts w:hint="eastAsia" w:eastAsia="仿宋_GB2312"/>
          <w:color w:val="000000"/>
          <w:sz w:val="32"/>
          <w:szCs w:val="32"/>
        </w:rPr>
        <w:t>万元</w:t>
      </w:r>
      <w:del w:id="422" w:author="Administrator" w:date="2024-08-17T11:32:11Z">
        <w:r>
          <w:rPr>
            <w:rFonts w:hint="eastAsia" w:eastAsia="仿宋_GB2312"/>
            <w:color w:val="000000"/>
            <w:sz w:val="32"/>
            <w:szCs w:val="32"/>
          </w:rPr>
          <w:delText>，</w:delText>
        </w:r>
      </w:del>
      <w:del w:id="423" w:author="Administrator" w:date="2024-08-17T11:32:11Z">
        <w:r>
          <w:rPr>
            <w:rFonts w:hint="eastAsia" w:eastAsia="仿宋_GB2312"/>
            <w:color w:val="000000"/>
            <w:sz w:val="32"/>
            <w:szCs w:val="32"/>
            <w:lang w:eastAsia="zh-CN"/>
          </w:rPr>
          <w:delText>增长</w:delText>
        </w:r>
      </w:del>
      <w:del w:id="424" w:author="Administrator" w:date="2024-08-17T11:32:11Z">
        <w:r>
          <w:rPr>
            <w:rFonts w:hint="eastAsia" w:eastAsia="仿宋_GB2312"/>
            <w:color w:val="000000"/>
            <w:sz w:val="32"/>
            <w:szCs w:val="32"/>
            <w:lang w:val="en-US" w:eastAsia="zh-CN"/>
          </w:rPr>
          <w:delText>122.4</w:delText>
        </w:r>
      </w:del>
      <w:del w:id="425" w:author="Administrator" w:date="2024-08-17T11:32:11Z">
        <w:r>
          <w:rPr>
            <w:rFonts w:hint="eastAsia" w:eastAsia="仿宋_GB2312"/>
            <w:color w:val="000000"/>
            <w:sz w:val="32"/>
            <w:szCs w:val="32"/>
          </w:rPr>
          <w:delText>%</w:delText>
        </w:r>
      </w:del>
      <w:r>
        <w:rPr>
          <w:rFonts w:hint="eastAsia" w:eastAsia="仿宋_GB2312"/>
          <w:color w:val="000000"/>
          <w:sz w:val="32"/>
          <w:szCs w:val="32"/>
          <w:lang w:eastAsia="zh-CN"/>
        </w:rPr>
        <w:t>；</w:t>
      </w:r>
    </w:p>
    <w:p w14:paraId="6B165798">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highlight w:val="none"/>
        </w:rPr>
      </w:pPr>
      <w:r>
        <w:rPr>
          <w:rFonts w:hint="eastAsia" w:eastAsia="仿宋_GB2312"/>
          <w:color w:val="000000"/>
          <w:sz w:val="32"/>
          <w:szCs w:val="32"/>
          <w:highlight w:val="none"/>
        </w:rPr>
        <w:t>公共安全支出</w:t>
      </w:r>
      <w:ins w:id="426" w:author="Administrator" w:date="2024-08-17T11:32:20Z">
        <w:r>
          <w:rPr>
            <w:rFonts w:hint="eastAsia" w:eastAsia="仿宋_GB2312"/>
            <w:color w:val="000000"/>
            <w:sz w:val="32"/>
            <w:szCs w:val="32"/>
            <w:highlight w:val="none"/>
            <w:lang w:val="en-US" w:eastAsia="zh-CN"/>
          </w:rPr>
          <w:t>58</w:t>
        </w:r>
      </w:ins>
      <w:del w:id="427" w:author="Administrator" w:date="2024-08-17T11:32:18Z">
        <w:r>
          <w:rPr>
            <w:rFonts w:hint="eastAsia" w:eastAsia="仿宋_GB2312"/>
            <w:color w:val="000000"/>
            <w:sz w:val="32"/>
            <w:szCs w:val="32"/>
            <w:highlight w:val="none"/>
            <w:lang w:val="en-US" w:eastAsia="zh-CN"/>
          </w:rPr>
          <w:delText>30</w:delText>
        </w:r>
      </w:del>
      <w:r>
        <w:rPr>
          <w:rFonts w:hint="eastAsia" w:eastAsia="仿宋_GB2312"/>
          <w:color w:val="000000"/>
          <w:sz w:val="32"/>
          <w:szCs w:val="32"/>
          <w:highlight w:val="none"/>
        </w:rPr>
        <w:t>万元，比上年减少</w:t>
      </w:r>
      <w:del w:id="428" w:author="Administrator" w:date="2024-08-17T11:32:26Z">
        <w:r>
          <w:rPr>
            <w:rFonts w:hint="default" w:eastAsia="仿宋_GB2312"/>
            <w:color w:val="000000"/>
            <w:sz w:val="32"/>
            <w:szCs w:val="32"/>
            <w:highlight w:val="none"/>
            <w:lang w:val="en-US" w:eastAsia="zh-CN"/>
          </w:rPr>
          <w:delText>3</w:delText>
        </w:r>
      </w:del>
      <w:ins w:id="429" w:author="Administrator" w:date="2024-08-17T11:32:26Z">
        <w:r>
          <w:rPr>
            <w:rFonts w:hint="eastAsia" w:eastAsia="仿宋_GB2312"/>
            <w:color w:val="000000"/>
            <w:sz w:val="32"/>
            <w:szCs w:val="32"/>
            <w:highlight w:val="none"/>
            <w:lang w:val="en-US" w:eastAsia="zh-CN"/>
          </w:rPr>
          <w:t>2</w:t>
        </w:r>
      </w:ins>
      <w:ins w:id="430" w:author="Administrator" w:date="2024-08-17T11:32:27Z">
        <w:r>
          <w:rPr>
            <w:rFonts w:hint="eastAsia" w:eastAsia="仿宋_GB2312"/>
            <w:color w:val="000000"/>
            <w:sz w:val="32"/>
            <w:szCs w:val="32"/>
            <w:highlight w:val="none"/>
            <w:lang w:val="en-US" w:eastAsia="zh-CN"/>
          </w:rPr>
          <w:t>8</w:t>
        </w:r>
      </w:ins>
      <w:r>
        <w:rPr>
          <w:rFonts w:hint="eastAsia" w:eastAsia="仿宋_GB2312"/>
          <w:color w:val="000000"/>
          <w:sz w:val="32"/>
          <w:szCs w:val="32"/>
          <w:highlight w:val="none"/>
        </w:rPr>
        <w:t>万元</w:t>
      </w:r>
      <w:ins w:id="431" w:author="Administrator" w:date="2024-08-17T11:32:48Z">
        <w:r>
          <w:rPr>
            <w:rFonts w:hint="eastAsia" w:eastAsia="仿宋_GB2312"/>
            <w:color w:val="000000"/>
            <w:sz w:val="32"/>
            <w:szCs w:val="32"/>
            <w:highlight w:val="none"/>
            <w:lang w:eastAsia="zh-CN"/>
          </w:rPr>
          <w:t>，</w:t>
        </w:r>
      </w:ins>
      <w:ins w:id="432" w:author="Administrator" w:date="2024-08-17T11:32:52Z">
        <w:r>
          <w:rPr>
            <w:rFonts w:hint="eastAsia" w:eastAsia="仿宋_GB2312"/>
            <w:color w:val="000000"/>
            <w:sz w:val="32"/>
            <w:szCs w:val="32"/>
            <w:highlight w:val="none"/>
            <w:lang w:val="en-US" w:eastAsia="zh-CN"/>
          </w:rPr>
          <w:t>增长</w:t>
        </w:r>
      </w:ins>
      <w:ins w:id="433" w:author="Administrator" w:date="2024-08-17T11:32:54Z">
        <w:r>
          <w:rPr>
            <w:rFonts w:hint="eastAsia" w:eastAsia="仿宋_GB2312"/>
            <w:color w:val="000000"/>
            <w:sz w:val="32"/>
            <w:szCs w:val="32"/>
            <w:highlight w:val="none"/>
            <w:lang w:val="en-US" w:eastAsia="zh-CN"/>
          </w:rPr>
          <w:t>4</w:t>
        </w:r>
      </w:ins>
      <w:ins w:id="434" w:author="Administrator" w:date="2024-08-17T11:32:55Z">
        <w:r>
          <w:rPr>
            <w:rFonts w:hint="eastAsia" w:eastAsia="仿宋_GB2312"/>
            <w:color w:val="000000"/>
            <w:sz w:val="32"/>
            <w:szCs w:val="32"/>
            <w:highlight w:val="none"/>
            <w:lang w:val="en-US" w:eastAsia="zh-CN"/>
          </w:rPr>
          <w:t>8.28</w:t>
        </w:r>
      </w:ins>
      <w:ins w:id="435" w:author="Administrator" w:date="2024-08-17T11:33:05Z">
        <w:r>
          <w:rPr>
            <w:rFonts w:hint="eastAsia" w:eastAsia="仿宋_GB2312"/>
            <w:color w:val="000000"/>
            <w:sz w:val="32"/>
            <w:szCs w:val="32"/>
            <w:highlight w:val="none"/>
            <w:lang w:val="en-US" w:eastAsia="zh-CN"/>
          </w:rPr>
          <w:t>%</w:t>
        </w:r>
      </w:ins>
      <w:del w:id="436" w:author="Administrator" w:date="2024-08-17T11:32:34Z">
        <w:r>
          <w:rPr>
            <w:rFonts w:hint="eastAsia" w:eastAsia="仿宋_GB2312"/>
            <w:color w:val="000000"/>
            <w:sz w:val="32"/>
            <w:szCs w:val="32"/>
            <w:highlight w:val="none"/>
          </w:rPr>
          <w:delText>，降低</w:delText>
        </w:r>
      </w:del>
      <w:del w:id="437" w:author="Administrator" w:date="2024-08-17T11:32:34Z">
        <w:r>
          <w:rPr>
            <w:rFonts w:hint="eastAsia" w:eastAsia="仿宋_GB2312"/>
            <w:color w:val="000000"/>
            <w:sz w:val="32"/>
            <w:szCs w:val="32"/>
            <w:highlight w:val="none"/>
            <w:lang w:val="en-US" w:eastAsia="zh-CN"/>
          </w:rPr>
          <w:delText>9.09</w:delText>
        </w:r>
      </w:del>
      <w:del w:id="438" w:author="Administrator" w:date="2024-08-17T11:32:34Z">
        <w:r>
          <w:rPr>
            <w:rFonts w:hint="eastAsia" w:eastAsia="仿宋_GB2312"/>
            <w:color w:val="000000"/>
            <w:sz w:val="32"/>
            <w:szCs w:val="32"/>
            <w:highlight w:val="none"/>
          </w:rPr>
          <w:delText>%</w:delText>
        </w:r>
      </w:del>
      <w:r>
        <w:rPr>
          <w:rFonts w:hint="eastAsia" w:eastAsia="仿宋_GB2312"/>
          <w:color w:val="000000"/>
          <w:sz w:val="32"/>
          <w:szCs w:val="32"/>
          <w:highlight w:val="none"/>
        </w:rPr>
        <w:t>；</w:t>
      </w:r>
    </w:p>
    <w:p w14:paraId="6B2DB5C5">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rPr>
          <w:ins w:id="439" w:author="Administrator" w:date="2024-08-17T11:33:48Z"/>
          <w:rFonts w:eastAsia="仿宋_GB2312"/>
          <w:color w:val="000000"/>
          <w:sz w:val="32"/>
          <w:szCs w:val="32"/>
          <w:highlight w:val="none"/>
        </w:rPr>
      </w:pPr>
      <w:r>
        <w:rPr>
          <w:rFonts w:eastAsia="仿宋_GB2312"/>
          <w:color w:val="000000"/>
          <w:sz w:val="32"/>
          <w:szCs w:val="32"/>
          <w:highlight w:val="none"/>
        </w:rPr>
        <w:t>教育支出</w:t>
      </w:r>
      <w:del w:id="440" w:author="Administrator" w:date="2024-08-17T11:33:13Z">
        <w:r>
          <w:rPr>
            <w:rFonts w:hint="default" w:eastAsia="仿宋_GB2312"/>
            <w:color w:val="000000"/>
            <w:sz w:val="32"/>
            <w:szCs w:val="32"/>
            <w:highlight w:val="none"/>
            <w:lang w:val="en-US" w:eastAsia="zh-CN"/>
          </w:rPr>
          <w:delText>315</w:delText>
        </w:r>
      </w:del>
      <w:ins w:id="441" w:author="Administrator" w:date="2024-08-17T11:33:13Z">
        <w:r>
          <w:rPr>
            <w:rFonts w:hint="eastAsia" w:eastAsia="仿宋_GB2312"/>
            <w:color w:val="000000"/>
            <w:sz w:val="32"/>
            <w:szCs w:val="32"/>
            <w:highlight w:val="none"/>
            <w:lang w:val="en-US" w:eastAsia="zh-CN"/>
          </w:rPr>
          <w:t>525</w:t>
        </w:r>
      </w:ins>
      <w:r>
        <w:rPr>
          <w:rFonts w:hint="eastAsia" w:eastAsia="仿宋_GB2312"/>
          <w:color w:val="000000"/>
          <w:sz w:val="32"/>
          <w:szCs w:val="32"/>
          <w:highlight w:val="none"/>
        </w:rPr>
        <w:t>万元，</w:t>
      </w:r>
      <w:r>
        <w:rPr>
          <w:rFonts w:eastAsia="仿宋_GB2312"/>
          <w:color w:val="000000"/>
          <w:sz w:val="32"/>
          <w:szCs w:val="32"/>
          <w:highlight w:val="none"/>
        </w:rPr>
        <w:t xml:space="preserve"> 比上年</w:t>
      </w:r>
      <w:r>
        <w:rPr>
          <w:rFonts w:hint="eastAsia" w:eastAsia="仿宋_GB2312"/>
          <w:color w:val="000000"/>
          <w:sz w:val="32"/>
          <w:szCs w:val="32"/>
          <w:highlight w:val="none"/>
          <w:lang w:eastAsia="zh-CN"/>
        </w:rPr>
        <w:t>增加</w:t>
      </w:r>
      <w:del w:id="442" w:author="Administrator" w:date="2024-08-17T11:37:13Z">
        <w:r>
          <w:rPr>
            <w:rFonts w:hint="default" w:eastAsia="仿宋_GB2312"/>
            <w:color w:val="000000"/>
            <w:sz w:val="32"/>
            <w:szCs w:val="32"/>
            <w:highlight w:val="none"/>
            <w:lang w:val="en-US" w:eastAsia="zh-CN"/>
          </w:rPr>
          <w:delText>51</w:delText>
        </w:r>
      </w:del>
      <w:ins w:id="443" w:author="Administrator" w:date="2024-08-17T11:37:13Z">
        <w:r>
          <w:rPr>
            <w:rFonts w:hint="eastAsia" w:eastAsia="仿宋_GB2312"/>
            <w:color w:val="000000"/>
            <w:sz w:val="32"/>
            <w:szCs w:val="32"/>
            <w:highlight w:val="none"/>
            <w:lang w:val="en-US" w:eastAsia="zh-CN"/>
          </w:rPr>
          <w:t>210</w:t>
        </w:r>
      </w:ins>
      <w:r>
        <w:rPr>
          <w:rFonts w:hint="eastAsia" w:eastAsia="仿宋_GB2312"/>
          <w:color w:val="000000"/>
          <w:sz w:val="32"/>
          <w:szCs w:val="32"/>
          <w:highlight w:val="none"/>
        </w:rPr>
        <w:t>万元，</w:t>
      </w:r>
      <w:r>
        <w:rPr>
          <w:rFonts w:hint="eastAsia" w:eastAsia="仿宋_GB2312"/>
          <w:color w:val="000000"/>
          <w:sz w:val="32"/>
          <w:szCs w:val="32"/>
          <w:highlight w:val="none"/>
          <w:lang w:eastAsia="zh-CN"/>
        </w:rPr>
        <w:t>增长</w:t>
      </w:r>
      <w:del w:id="444" w:author="Administrator" w:date="2024-08-17T11:33:25Z">
        <w:r>
          <w:rPr>
            <w:rFonts w:hint="default" w:eastAsia="仿宋_GB2312"/>
            <w:color w:val="000000"/>
            <w:sz w:val="32"/>
            <w:szCs w:val="32"/>
            <w:highlight w:val="none"/>
            <w:lang w:val="en-US" w:eastAsia="zh-CN"/>
          </w:rPr>
          <w:delText>19.32</w:delText>
        </w:r>
      </w:del>
      <w:ins w:id="445" w:author="Administrator" w:date="2024-08-17T11:33:25Z">
        <w:r>
          <w:rPr>
            <w:rFonts w:hint="eastAsia" w:eastAsia="仿宋_GB2312"/>
            <w:color w:val="000000"/>
            <w:sz w:val="32"/>
            <w:szCs w:val="32"/>
            <w:highlight w:val="none"/>
            <w:lang w:val="en-US" w:eastAsia="zh-CN"/>
          </w:rPr>
          <w:t>3</w:t>
        </w:r>
      </w:ins>
      <w:ins w:id="446" w:author="Administrator" w:date="2024-08-17T11:33:26Z">
        <w:r>
          <w:rPr>
            <w:rFonts w:hint="eastAsia" w:eastAsia="仿宋_GB2312"/>
            <w:color w:val="000000"/>
            <w:sz w:val="32"/>
            <w:szCs w:val="32"/>
            <w:highlight w:val="none"/>
            <w:lang w:val="en-US" w:eastAsia="zh-CN"/>
          </w:rPr>
          <w:t>9.</w:t>
        </w:r>
      </w:ins>
      <w:ins w:id="447" w:author="Administrator" w:date="2024-08-17T11:33:28Z">
        <w:r>
          <w:rPr>
            <w:rFonts w:hint="eastAsia" w:eastAsia="仿宋_GB2312"/>
            <w:color w:val="000000"/>
            <w:sz w:val="32"/>
            <w:szCs w:val="32"/>
            <w:highlight w:val="none"/>
            <w:lang w:val="en-US" w:eastAsia="zh-CN"/>
          </w:rPr>
          <w:t>9</w:t>
        </w:r>
      </w:ins>
      <w:ins w:id="448" w:author="Administrator" w:date="2024-08-17T11:33:29Z">
        <w:r>
          <w:rPr>
            <w:rFonts w:hint="eastAsia" w:eastAsia="仿宋_GB2312"/>
            <w:color w:val="000000"/>
            <w:sz w:val="32"/>
            <w:szCs w:val="32"/>
            <w:highlight w:val="none"/>
            <w:lang w:val="en-US" w:eastAsia="zh-CN"/>
          </w:rPr>
          <w:t>4</w:t>
        </w:r>
      </w:ins>
      <w:r>
        <w:rPr>
          <w:rFonts w:hint="eastAsia" w:eastAsia="仿宋_GB2312"/>
          <w:color w:val="000000"/>
          <w:sz w:val="32"/>
          <w:szCs w:val="32"/>
          <w:highlight w:val="none"/>
        </w:rPr>
        <w:t>%</w:t>
      </w:r>
      <w:r>
        <w:rPr>
          <w:rFonts w:hint="eastAsia" w:eastAsia="仿宋_GB2312"/>
          <w:color w:val="000000"/>
          <w:sz w:val="32"/>
          <w:szCs w:val="32"/>
          <w:highlight w:val="none"/>
          <w:lang w:eastAsia="zh-CN"/>
        </w:rPr>
        <w:t>；</w:t>
      </w:r>
    </w:p>
    <w:p w14:paraId="7CF6E66B">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highlight w:val="none"/>
        </w:rPr>
      </w:pPr>
      <w:ins w:id="449" w:author="Administrator" w:date="2024-08-17T11:34:00Z">
        <w:r>
          <w:rPr>
            <w:rFonts w:hint="eastAsia" w:eastAsia="仿宋_GB2312"/>
            <w:color w:val="000000"/>
            <w:sz w:val="32"/>
            <w:szCs w:val="32"/>
            <w:highlight w:val="none"/>
            <w:lang w:val="en-US" w:eastAsia="zh-CN"/>
          </w:rPr>
          <w:t>科学</w:t>
        </w:r>
      </w:ins>
      <w:ins w:id="450" w:author="Administrator" w:date="2024-08-17T11:34:02Z">
        <w:r>
          <w:rPr>
            <w:rFonts w:hint="eastAsia" w:eastAsia="仿宋_GB2312"/>
            <w:color w:val="000000"/>
            <w:sz w:val="32"/>
            <w:szCs w:val="32"/>
            <w:highlight w:val="none"/>
            <w:lang w:val="en-US" w:eastAsia="zh-CN"/>
          </w:rPr>
          <w:t>技术</w:t>
        </w:r>
      </w:ins>
      <w:ins w:id="451" w:author="Administrator" w:date="2024-08-17T11:34:04Z">
        <w:r>
          <w:rPr>
            <w:rFonts w:hint="eastAsia" w:eastAsia="仿宋_GB2312"/>
            <w:color w:val="000000"/>
            <w:sz w:val="32"/>
            <w:szCs w:val="32"/>
            <w:highlight w:val="none"/>
            <w:lang w:val="en-US" w:eastAsia="zh-CN"/>
          </w:rPr>
          <w:t>支出</w:t>
        </w:r>
      </w:ins>
      <w:ins w:id="452" w:author="Administrator" w:date="2024-08-17T11:34:09Z">
        <w:r>
          <w:rPr>
            <w:rFonts w:hint="eastAsia" w:eastAsia="仿宋_GB2312"/>
            <w:color w:val="000000"/>
            <w:sz w:val="32"/>
            <w:szCs w:val="32"/>
            <w:highlight w:val="none"/>
            <w:lang w:val="en-US" w:eastAsia="zh-CN"/>
          </w:rPr>
          <w:t>226</w:t>
        </w:r>
      </w:ins>
      <w:ins w:id="453" w:author="Administrator" w:date="2024-08-17T11:34:10Z">
        <w:r>
          <w:rPr>
            <w:rFonts w:hint="eastAsia" w:eastAsia="仿宋_GB2312"/>
            <w:color w:val="000000"/>
            <w:sz w:val="32"/>
            <w:szCs w:val="32"/>
            <w:highlight w:val="none"/>
            <w:lang w:val="en-US" w:eastAsia="zh-CN"/>
          </w:rPr>
          <w:t>万元</w:t>
        </w:r>
      </w:ins>
      <w:ins w:id="454" w:author="Administrator" w:date="2024-08-17T11:34:13Z">
        <w:r>
          <w:rPr>
            <w:rFonts w:hint="eastAsia" w:eastAsia="仿宋_GB2312"/>
            <w:color w:val="000000"/>
            <w:sz w:val="32"/>
            <w:szCs w:val="32"/>
            <w:highlight w:val="none"/>
            <w:lang w:val="en-US" w:eastAsia="zh-CN"/>
          </w:rPr>
          <w:t>，</w:t>
        </w:r>
      </w:ins>
      <w:ins w:id="455" w:author="Administrator" w:date="2024-08-17T11:34:19Z">
        <w:r>
          <w:rPr>
            <w:rFonts w:hint="eastAsia" w:eastAsia="仿宋_GB2312"/>
            <w:color w:val="000000"/>
            <w:sz w:val="32"/>
            <w:szCs w:val="32"/>
            <w:highlight w:val="none"/>
            <w:lang w:val="en-US" w:eastAsia="zh-CN"/>
          </w:rPr>
          <w:t>比上年</w:t>
        </w:r>
      </w:ins>
      <w:ins w:id="456" w:author="Administrator" w:date="2024-08-17T11:34:22Z">
        <w:r>
          <w:rPr>
            <w:rFonts w:hint="eastAsia" w:eastAsia="仿宋_GB2312"/>
            <w:color w:val="000000"/>
            <w:sz w:val="32"/>
            <w:szCs w:val="32"/>
            <w:highlight w:val="none"/>
            <w:lang w:val="en-US" w:eastAsia="zh-CN"/>
          </w:rPr>
          <w:t>减少</w:t>
        </w:r>
      </w:ins>
      <w:ins w:id="457" w:author="Administrator" w:date="2024-08-17T11:34:26Z">
        <w:r>
          <w:rPr>
            <w:rFonts w:hint="eastAsia" w:eastAsia="仿宋_GB2312"/>
            <w:color w:val="000000"/>
            <w:sz w:val="32"/>
            <w:szCs w:val="32"/>
            <w:highlight w:val="none"/>
            <w:lang w:val="en-US" w:eastAsia="zh-CN"/>
          </w:rPr>
          <w:t>4</w:t>
        </w:r>
      </w:ins>
      <w:ins w:id="458" w:author="Administrator" w:date="2024-08-17T11:34:27Z">
        <w:r>
          <w:rPr>
            <w:rFonts w:hint="eastAsia" w:eastAsia="仿宋_GB2312"/>
            <w:color w:val="000000"/>
            <w:sz w:val="32"/>
            <w:szCs w:val="32"/>
            <w:highlight w:val="none"/>
            <w:lang w:val="en-US" w:eastAsia="zh-CN"/>
          </w:rPr>
          <w:t>66</w:t>
        </w:r>
      </w:ins>
      <w:ins w:id="459" w:author="Administrator" w:date="2024-08-17T11:34:28Z">
        <w:r>
          <w:rPr>
            <w:rFonts w:hint="eastAsia" w:eastAsia="仿宋_GB2312"/>
            <w:color w:val="000000"/>
            <w:sz w:val="32"/>
            <w:szCs w:val="32"/>
            <w:highlight w:val="none"/>
            <w:lang w:val="en-US" w:eastAsia="zh-CN"/>
          </w:rPr>
          <w:t>万元</w:t>
        </w:r>
      </w:ins>
      <w:ins w:id="460" w:author="Administrator" w:date="2024-08-17T11:34:30Z">
        <w:r>
          <w:rPr>
            <w:rFonts w:hint="eastAsia" w:eastAsia="仿宋_GB2312"/>
            <w:color w:val="000000"/>
            <w:sz w:val="32"/>
            <w:szCs w:val="32"/>
            <w:highlight w:val="none"/>
            <w:lang w:val="en-US" w:eastAsia="zh-CN"/>
          </w:rPr>
          <w:t>；</w:t>
        </w:r>
      </w:ins>
    </w:p>
    <w:p w14:paraId="52D9188D">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rPr>
      </w:pPr>
      <w:r>
        <w:rPr>
          <w:rFonts w:hint="eastAsia" w:eastAsia="仿宋_GB2312"/>
          <w:color w:val="000000"/>
          <w:sz w:val="32"/>
          <w:szCs w:val="32"/>
          <w:highlight w:val="none"/>
        </w:rPr>
        <w:t>文</w:t>
      </w:r>
      <w:r>
        <w:rPr>
          <w:rFonts w:hint="eastAsia" w:eastAsia="仿宋_GB2312"/>
          <w:color w:val="000000"/>
          <w:sz w:val="32"/>
          <w:szCs w:val="32"/>
        </w:rPr>
        <w:t>化旅游与体育传媒支出</w:t>
      </w:r>
      <w:del w:id="461" w:author="Administrator" w:date="2024-08-17T11:34:38Z">
        <w:r>
          <w:rPr>
            <w:rFonts w:hint="default" w:eastAsia="仿宋_GB2312"/>
            <w:color w:val="000000"/>
            <w:sz w:val="32"/>
            <w:szCs w:val="32"/>
            <w:lang w:val="en-US" w:eastAsia="zh-CN"/>
          </w:rPr>
          <w:delText>192</w:delText>
        </w:r>
      </w:del>
      <w:ins w:id="462" w:author="Administrator" w:date="2024-08-17T11:34:38Z">
        <w:r>
          <w:rPr>
            <w:rFonts w:hint="eastAsia" w:eastAsia="仿宋_GB2312"/>
            <w:color w:val="000000"/>
            <w:sz w:val="32"/>
            <w:szCs w:val="32"/>
            <w:lang w:val="en-US" w:eastAsia="zh-CN"/>
          </w:rPr>
          <w:t>5</w:t>
        </w:r>
      </w:ins>
      <w:ins w:id="463" w:author="Administrator" w:date="2024-08-17T11:34:39Z">
        <w:r>
          <w:rPr>
            <w:rFonts w:hint="eastAsia" w:eastAsia="仿宋_GB2312"/>
            <w:color w:val="000000"/>
            <w:sz w:val="32"/>
            <w:szCs w:val="32"/>
            <w:lang w:val="en-US" w:eastAsia="zh-CN"/>
          </w:rPr>
          <w:t>6</w:t>
        </w:r>
      </w:ins>
      <w:r>
        <w:rPr>
          <w:rFonts w:hint="eastAsia" w:eastAsia="仿宋_GB2312"/>
          <w:color w:val="000000"/>
          <w:sz w:val="32"/>
          <w:szCs w:val="32"/>
        </w:rPr>
        <w:t>万元，比上年</w:t>
      </w:r>
      <w:r>
        <w:rPr>
          <w:rFonts w:hint="eastAsia" w:eastAsia="仿宋_GB2312"/>
          <w:color w:val="000000"/>
          <w:sz w:val="32"/>
          <w:szCs w:val="32"/>
          <w:lang w:eastAsia="zh-CN"/>
        </w:rPr>
        <w:t>减少</w:t>
      </w:r>
      <w:del w:id="464" w:author="Administrator" w:date="2024-08-17T11:34:45Z">
        <w:r>
          <w:rPr>
            <w:rFonts w:hint="default" w:eastAsia="仿宋_GB2312"/>
            <w:color w:val="000000"/>
            <w:sz w:val="32"/>
            <w:szCs w:val="32"/>
            <w:lang w:val="en-US" w:eastAsia="zh-CN"/>
          </w:rPr>
          <w:delText>864</w:delText>
        </w:r>
      </w:del>
      <w:ins w:id="465" w:author="Administrator" w:date="2024-08-17T11:34:45Z">
        <w:r>
          <w:rPr>
            <w:rFonts w:hint="eastAsia" w:eastAsia="仿宋_GB2312"/>
            <w:color w:val="000000"/>
            <w:sz w:val="32"/>
            <w:szCs w:val="32"/>
            <w:lang w:val="en-US" w:eastAsia="zh-CN"/>
          </w:rPr>
          <w:t>13</w:t>
        </w:r>
      </w:ins>
      <w:ins w:id="466" w:author="Administrator" w:date="2024-08-17T11:34:46Z">
        <w:r>
          <w:rPr>
            <w:rFonts w:hint="eastAsia" w:eastAsia="仿宋_GB2312"/>
            <w:color w:val="000000"/>
            <w:sz w:val="32"/>
            <w:szCs w:val="32"/>
            <w:lang w:val="en-US" w:eastAsia="zh-CN"/>
          </w:rPr>
          <w:t>6</w:t>
        </w:r>
      </w:ins>
      <w:r>
        <w:rPr>
          <w:rFonts w:hint="eastAsia" w:eastAsia="仿宋_GB2312"/>
          <w:color w:val="000000"/>
          <w:sz w:val="32"/>
          <w:szCs w:val="32"/>
        </w:rPr>
        <w:t>万元</w:t>
      </w:r>
      <w:del w:id="467" w:author="Administrator" w:date="2024-08-17T11:34:53Z">
        <w:r>
          <w:rPr>
            <w:rFonts w:hint="eastAsia" w:eastAsia="仿宋_GB2312"/>
            <w:color w:val="000000"/>
            <w:sz w:val="32"/>
            <w:szCs w:val="32"/>
          </w:rPr>
          <w:delText>，减少</w:delText>
        </w:r>
      </w:del>
      <w:del w:id="468" w:author="Administrator" w:date="2024-08-17T11:34:53Z">
        <w:r>
          <w:rPr>
            <w:rFonts w:hint="eastAsia" w:eastAsia="仿宋_GB2312"/>
            <w:color w:val="000000"/>
            <w:sz w:val="32"/>
            <w:szCs w:val="32"/>
            <w:lang w:val="en-US" w:eastAsia="zh-CN"/>
          </w:rPr>
          <w:delText>81.82</w:delText>
        </w:r>
      </w:del>
      <w:del w:id="469" w:author="Administrator" w:date="2024-08-17T11:34:53Z">
        <w:r>
          <w:rPr>
            <w:rFonts w:hint="eastAsia" w:eastAsia="仿宋_GB2312"/>
            <w:color w:val="000000"/>
            <w:sz w:val="32"/>
            <w:szCs w:val="32"/>
          </w:rPr>
          <w:delText>%</w:delText>
        </w:r>
      </w:del>
      <w:del w:id="470" w:author="Administrator" w:date="2024-08-17T11:34:53Z">
        <w:r>
          <w:rPr>
            <w:rFonts w:hint="eastAsia" w:eastAsia="仿宋_GB2312"/>
            <w:color w:val="000000"/>
            <w:sz w:val="32"/>
            <w:szCs w:val="32"/>
            <w:lang w:eastAsia="zh-CN"/>
          </w:rPr>
          <w:delText>，因</w:delText>
        </w:r>
      </w:del>
      <w:del w:id="471" w:author="Administrator" w:date="2024-08-17T11:34:53Z">
        <w:r>
          <w:rPr>
            <w:rFonts w:hint="eastAsia" w:eastAsia="仿宋_GB2312"/>
            <w:color w:val="000000"/>
            <w:sz w:val="32"/>
            <w:szCs w:val="32"/>
          </w:rPr>
          <w:delText>政府收支科目调整，支出</w:delText>
        </w:r>
      </w:del>
      <w:del w:id="472" w:author="Administrator" w:date="2024-08-17T11:34:53Z">
        <w:r>
          <w:rPr>
            <w:rFonts w:hint="eastAsia" w:eastAsia="仿宋_GB2312"/>
            <w:color w:val="000000"/>
            <w:sz w:val="32"/>
            <w:szCs w:val="32"/>
            <w:lang w:eastAsia="zh-CN"/>
          </w:rPr>
          <w:delText>减少</w:delText>
        </w:r>
      </w:del>
      <w:r>
        <w:rPr>
          <w:rFonts w:hint="eastAsia" w:eastAsia="仿宋_GB2312"/>
          <w:color w:val="000000"/>
          <w:sz w:val="32"/>
          <w:szCs w:val="32"/>
          <w:lang w:eastAsia="zh-CN"/>
        </w:rPr>
        <w:t>；</w:t>
      </w:r>
    </w:p>
    <w:p w14:paraId="0FC936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eastAsia="zh-CN"/>
        </w:rPr>
      </w:pPr>
      <w:r>
        <w:rPr>
          <w:rFonts w:hint="eastAsia" w:eastAsia="仿宋_GB2312"/>
          <w:color w:val="000000"/>
          <w:sz w:val="32"/>
          <w:szCs w:val="32"/>
          <w:lang w:val="en-US" w:eastAsia="zh-CN"/>
        </w:rPr>
        <w:t>5、</w:t>
      </w:r>
      <w:r>
        <w:rPr>
          <w:rFonts w:hint="eastAsia" w:eastAsia="仿宋_GB2312"/>
          <w:color w:val="000000"/>
          <w:sz w:val="32"/>
          <w:szCs w:val="32"/>
        </w:rPr>
        <w:t>社会保障和就业支出</w:t>
      </w:r>
      <w:del w:id="473" w:author="Administrator" w:date="2024-08-17T11:35:15Z">
        <w:r>
          <w:rPr>
            <w:rFonts w:hint="default" w:eastAsia="仿宋_GB2312"/>
            <w:color w:val="000000"/>
            <w:sz w:val="32"/>
            <w:szCs w:val="32"/>
            <w:lang w:val="en-US" w:eastAsia="zh-CN"/>
          </w:rPr>
          <w:delText>481</w:delText>
        </w:r>
      </w:del>
      <w:ins w:id="474" w:author="Administrator" w:date="2024-08-17T11:35:15Z">
        <w:r>
          <w:rPr>
            <w:rFonts w:hint="eastAsia" w:eastAsia="仿宋_GB2312"/>
            <w:color w:val="000000"/>
            <w:sz w:val="32"/>
            <w:szCs w:val="32"/>
            <w:lang w:val="en-US" w:eastAsia="zh-CN"/>
          </w:rPr>
          <w:t>714</w:t>
        </w:r>
      </w:ins>
      <w:r>
        <w:rPr>
          <w:rFonts w:hint="eastAsia" w:eastAsia="仿宋_GB2312"/>
          <w:color w:val="000000"/>
          <w:sz w:val="32"/>
          <w:szCs w:val="32"/>
        </w:rPr>
        <w:t>万元，比上年增加</w:t>
      </w:r>
      <w:del w:id="475" w:author="Administrator" w:date="2024-08-17T11:37:35Z">
        <w:r>
          <w:rPr>
            <w:rFonts w:hint="default" w:eastAsia="仿宋_GB2312"/>
            <w:color w:val="000000"/>
            <w:sz w:val="32"/>
            <w:szCs w:val="32"/>
            <w:lang w:val="en-US" w:eastAsia="zh-CN"/>
          </w:rPr>
          <w:delText>111</w:delText>
        </w:r>
      </w:del>
      <w:ins w:id="476" w:author="Administrator" w:date="2024-08-17T11:37:35Z">
        <w:r>
          <w:rPr>
            <w:rFonts w:hint="eastAsia" w:eastAsia="仿宋_GB2312"/>
            <w:color w:val="000000"/>
            <w:sz w:val="32"/>
            <w:szCs w:val="32"/>
            <w:lang w:val="en-US" w:eastAsia="zh-CN"/>
          </w:rPr>
          <w:t>233</w:t>
        </w:r>
      </w:ins>
      <w:r>
        <w:rPr>
          <w:rFonts w:hint="eastAsia" w:eastAsia="仿宋_GB2312"/>
          <w:color w:val="000000"/>
          <w:sz w:val="32"/>
          <w:szCs w:val="32"/>
        </w:rPr>
        <w:t>万元，增</w:t>
      </w:r>
      <w:ins w:id="477" w:author="Administrator" w:date="2024-08-17T11:39:58Z">
        <w:r>
          <w:rPr>
            <w:rFonts w:hint="eastAsia" w:eastAsia="仿宋_GB2312"/>
            <w:color w:val="000000"/>
            <w:sz w:val="32"/>
            <w:szCs w:val="32"/>
            <w:lang w:val="en-US" w:eastAsia="zh-CN"/>
          </w:rPr>
          <w:t>长</w:t>
        </w:r>
      </w:ins>
      <w:del w:id="478" w:author="Administrator" w:date="2024-08-17T11:39:56Z">
        <w:r>
          <w:rPr>
            <w:rFonts w:hint="eastAsia" w:eastAsia="仿宋_GB2312"/>
            <w:color w:val="000000"/>
            <w:sz w:val="32"/>
            <w:szCs w:val="32"/>
          </w:rPr>
          <w:delText>加</w:delText>
        </w:r>
      </w:del>
      <w:del w:id="479" w:author="Administrator" w:date="2024-08-17T11:36:09Z">
        <w:r>
          <w:rPr>
            <w:rFonts w:hint="default" w:eastAsia="仿宋_GB2312"/>
            <w:color w:val="000000"/>
            <w:sz w:val="32"/>
            <w:szCs w:val="32"/>
            <w:lang w:val="en-US" w:eastAsia="zh-CN"/>
          </w:rPr>
          <w:delText>30</w:delText>
        </w:r>
      </w:del>
      <w:ins w:id="480" w:author="Administrator" w:date="2024-08-17T11:36:09Z">
        <w:r>
          <w:rPr>
            <w:rFonts w:hint="eastAsia" w:eastAsia="仿宋_GB2312"/>
            <w:color w:val="000000"/>
            <w:sz w:val="32"/>
            <w:szCs w:val="32"/>
            <w:lang w:val="en-US" w:eastAsia="zh-CN"/>
          </w:rPr>
          <w:t>32</w:t>
        </w:r>
      </w:ins>
      <w:ins w:id="481" w:author="Administrator" w:date="2024-08-17T11:36:10Z">
        <w:r>
          <w:rPr>
            <w:rFonts w:hint="eastAsia" w:eastAsia="仿宋_GB2312"/>
            <w:color w:val="000000"/>
            <w:sz w:val="32"/>
            <w:szCs w:val="32"/>
            <w:lang w:val="en-US" w:eastAsia="zh-CN"/>
          </w:rPr>
          <w:t>.63</w:t>
        </w:r>
      </w:ins>
      <w:r>
        <w:rPr>
          <w:rFonts w:hint="eastAsia" w:eastAsia="仿宋_GB2312"/>
          <w:color w:val="000000"/>
          <w:sz w:val="32"/>
          <w:szCs w:val="32"/>
        </w:rPr>
        <w:t>%</w:t>
      </w:r>
      <w:r>
        <w:rPr>
          <w:rFonts w:hint="eastAsia" w:eastAsia="仿宋_GB2312"/>
          <w:color w:val="000000"/>
          <w:sz w:val="32"/>
          <w:szCs w:val="32"/>
          <w:lang w:eastAsia="zh-CN"/>
        </w:rPr>
        <w:t>；</w:t>
      </w:r>
    </w:p>
    <w:p w14:paraId="1C15AA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rPr>
      </w:pPr>
      <w:r>
        <w:rPr>
          <w:rFonts w:hint="eastAsia" w:eastAsia="仿宋_GB2312"/>
          <w:color w:val="000000"/>
          <w:sz w:val="32"/>
          <w:szCs w:val="32"/>
          <w:lang w:val="en-US" w:eastAsia="zh-CN"/>
        </w:rPr>
        <w:t>6</w:t>
      </w:r>
      <w:r>
        <w:rPr>
          <w:rFonts w:hint="eastAsia" w:eastAsia="仿宋_GB2312"/>
          <w:color w:val="000000"/>
          <w:sz w:val="32"/>
          <w:szCs w:val="32"/>
        </w:rPr>
        <w:t>、卫生健康支出</w:t>
      </w:r>
      <w:del w:id="482" w:author="Administrator" w:date="2024-08-17T11:36:22Z">
        <w:r>
          <w:rPr>
            <w:rFonts w:hint="default" w:eastAsia="仿宋_GB2312"/>
            <w:color w:val="000000"/>
            <w:sz w:val="32"/>
            <w:szCs w:val="32"/>
            <w:lang w:val="en-US" w:eastAsia="zh-CN"/>
          </w:rPr>
          <w:delText>652</w:delText>
        </w:r>
      </w:del>
      <w:ins w:id="483" w:author="Administrator" w:date="2024-08-17T11:36:22Z">
        <w:r>
          <w:rPr>
            <w:rFonts w:hint="eastAsia" w:eastAsia="仿宋_GB2312"/>
            <w:color w:val="000000"/>
            <w:sz w:val="32"/>
            <w:szCs w:val="32"/>
            <w:lang w:val="en-US" w:eastAsia="zh-CN"/>
          </w:rPr>
          <w:t>101</w:t>
        </w:r>
      </w:ins>
      <w:ins w:id="484" w:author="Administrator" w:date="2024-08-17T11:36:23Z">
        <w:r>
          <w:rPr>
            <w:rFonts w:hint="eastAsia" w:eastAsia="仿宋_GB2312"/>
            <w:color w:val="000000"/>
            <w:sz w:val="32"/>
            <w:szCs w:val="32"/>
            <w:lang w:val="en-US" w:eastAsia="zh-CN"/>
          </w:rPr>
          <w:t>4</w:t>
        </w:r>
      </w:ins>
      <w:r>
        <w:rPr>
          <w:rFonts w:hint="eastAsia" w:eastAsia="仿宋_GB2312"/>
          <w:color w:val="000000"/>
          <w:sz w:val="32"/>
          <w:szCs w:val="32"/>
        </w:rPr>
        <w:t>万元，比上年</w:t>
      </w:r>
      <w:r>
        <w:rPr>
          <w:rFonts w:hint="eastAsia" w:eastAsia="仿宋_GB2312"/>
          <w:color w:val="000000"/>
          <w:sz w:val="32"/>
          <w:szCs w:val="32"/>
          <w:lang w:eastAsia="zh-CN"/>
        </w:rPr>
        <w:t>增加</w:t>
      </w:r>
      <w:ins w:id="485" w:author="Administrator" w:date="2024-08-17T11:37:46Z">
        <w:r>
          <w:rPr>
            <w:rFonts w:hint="eastAsia" w:eastAsia="仿宋_GB2312"/>
            <w:color w:val="000000"/>
            <w:sz w:val="32"/>
            <w:szCs w:val="32"/>
            <w:lang w:val="en-US" w:eastAsia="zh-CN"/>
          </w:rPr>
          <w:t>362</w:t>
        </w:r>
      </w:ins>
      <w:del w:id="486" w:author="Administrator" w:date="2024-08-17T11:36:30Z">
        <w:r>
          <w:rPr>
            <w:rFonts w:hint="default" w:eastAsia="仿宋_GB2312"/>
            <w:color w:val="000000"/>
            <w:sz w:val="32"/>
            <w:szCs w:val="32"/>
            <w:lang w:val="en-US" w:eastAsia="zh-CN"/>
          </w:rPr>
          <w:delText>234</w:delText>
        </w:r>
      </w:del>
      <w:r>
        <w:rPr>
          <w:rFonts w:hint="eastAsia" w:eastAsia="仿宋_GB2312"/>
          <w:color w:val="000000"/>
          <w:sz w:val="32"/>
          <w:szCs w:val="32"/>
        </w:rPr>
        <w:t>万元，</w:t>
      </w:r>
      <w:r>
        <w:rPr>
          <w:rFonts w:hint="eastAsia" w:eastAsia="仿宋_GB2312"/>
          <w:color w:val="000000"/>
          <w:sz w:val="32"/>
          <w:szCs w:val="32"/>
          <w:lang w:eastAsia="zh-CN"/>
        </w:rPr>
        <w:t>增长</w:t>
      </w:r>
      <w:del w:id="487" w:author="Administrator" w:date="2024-08-17T11:38:00Z">
        <w:r>
          <w:rPr>
            <w:rFonts w:hint="default" w:eastAsia="仿宋_GB2312"/>
            <w:color w:val="000000"/>
            <w:sz w:val="32"/>
            <w:szCs w:val="32"/>
            <w:lang w:val="en-US" w:eastAsia="zh-CN"/>
          </w:rPr>
          <w:delText>55.98</w:delText>
        </w:r>
      </w:del>
      <w:ins w:id="488" w:author="Administrator" w:date="2024-08-17T11:38:00Z">
        <w:r>
          <w:rPr>
            <w:rFonts w:hint="eastAsia" w:eastAsia="仿宋_GB2312"/>
            <w:color w:val="000000"/>
            <w:sz w:val="32"/>
            <w:szCs w:val="32"/>
            <w:lang w:val="en-US" w:eastAsia="zh-CN"/>
          </w:rPr>
          <w:t>3</w:t>
        </w:r>
      </w:ins>
      <w:ins w:id="489" w:author="Administrator" w:date="2024-08-17T11:38:01Z">
        <w:r>
          <w:rPr>
            <w:rFonts w:hint="eastAsia" w:eastAsia="仿宋_GB2312"/>
            <w:color w:val="000000"/>
            <w:sz w:val="32"/>
            <w:szCs w:val="32"/>
            <w:lang w:val="en-US" w:eastAsia="zh-CN"/>
          </w:rPr>
          <w:t>5.67</w:t>
        </w:r>
      </w:ins>
      <w:r>
        <w:rPr>
          <w:rFonts w:hint="eastAsia" w:eastAsia="仿宋_GB2312"/>
          <w:color w:val="000000"/>
          <w:sz w:val="32"/>
          <w:szCs w:val="32"/>
        </w:rPr>
        <w:t>%；</w:t>
      </w:r>
    </w:p>
    <w:p w14:paraId="1A775B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7、节能环保支出</w:t>
      </w:r>
      <w:del w:id="490" w:author="Administrator" w:date="2024-08-17T11:38:34Z">
        <w:r>
          <w:rPr>
            <w:rFonts w:hint="default" w:eastAsia="仿宋_GB2312"/>
            <w:color w:val="000000"/>
            <w:sz w:val="32"/>
            <w:szCs w:val="32"/>
            <w:lang w:val="en-US" w:eastAsia="zh-CN"/>
          </w:rPr>
          <w:delText>3586</w:delText>
        </w:r>
      </w:del>
      <w:ins w:id="491" w:author="Administrator" w:date="2024-08-17T11:38:34Z">
        <w:r>
          <w:rPr>
            <w:rFonts w:hint="eastAsia" w:eastAsia="仿宋_GB2312"/>
            <w:color w:val="000000"/>
            <w:sz w:val="32"/>
            <w:szCs w:val="32"/>
            <w:lang w:val="en-US" w:eastAsia="zh-CN"/>
          </w:rPr>
          <w:t>1288</w:t>
        </w:r>
      </w:ins>
      <w:r>
        <w:rPr>
          <w:rFonts w:hint="eastAsia" w:eastAsia="仿宋_GB2312"/>
          <w:color w:val="000000"/>
          <w:sz w:val="32"/>
          <w:szCs w:val="32"/>
          <w:lang w:val="en-US" w:eastAsia="zh-CN"/>
        </w:rPr>
        <w:t>万元，比上年减少</w:t>
      </w:r>
      <w:del w:id="492" w:author="Administrator" w:date="2024-08-17T11:38:42Z">
        <w:r>
          <w:rPr>
            <w:rFonts w:hint="default" w:eastAsia="仿宋_GB2312"/>
            <w:color w:val="000000"/>
            <w:sz w:val="32"/>
            <w:szCs w:val="32"/>
            <w:lang w:val="en-US" w:eastAsia="zh-CN"/>
          </w:rPr>
          <w:delText>2660</w:delText>
        </w:r>
      </w:del>
      <w:ins w:id="493" w:author="Administrator" w:date="2024-08-17T11:38:42Z">
        <w:r>
          <w:rPr>
            <w:rFonts w:hint="eastAsia" w:eastAsia="仿宋_GB2312"/>
            <w:color w:val="000000"/>
            <w:sz w:val="32"/>
            <w:szCs w:val="32"/>
            <w:lang w:val="en-US" w:eastAsia="zh-CN"/>
          </w:rPr>
          <w:t>2298</w:t>
        </w:r>
      </w:ins>
      <w:r>
        <w:rPr>
          <w:rFonts w:hint="eastAsia" w:eastAsia="仿宋_GB2312"/>
          <w:color w:val="000000"/>
          <w:sz w:val="32"/>
          <w:szCs w:val="32"/>
          <w:lang w:val="en-US" w:eastAsia="zh-CN"/>
        </w:rPr>
        <w:t>万元</w:t>
      </w:r>
      <w:del w:id="494" w:author="Administrator" w:date="2024-08-17T11:38:48Z">
        <w:r>
          <w:rPr>
            <w:rFonts w:hint="eastAsia" w:eastAsia="仿宋_GB2312"/>
            <w:color w:val="000000"/>
            <w:sz w:val="32"/>
            <w:szCs w:val="32"/>
            <w:lang w:val="en-US" w:eastAsia="zh-CN"/>
          </w:rPr>
          <w:delText>，减少42.59%</w:delText>
        </w:r>
      </w:del>
      <w:r>
        <w:rPr>
          <w:rFonts w:hint="eastAsia" w:eastAsia="仿宋_GB2312"/>
          <w:color w:val="000000"/>
          <w:sz w:val="32"/>
          <w:szCs w:val="32"/>
          <w:lang w:val="en-US" w:eastAsia="zh-CN"/>
        </w:rPr>
        <w:t>；</w:t>
      </w:r>
    </w:p>
    <w:p w14:paraId="0CF313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rPr>
      </w:pPr>
      <w:r>
        <w:rPr>
          <w:rFonts w:hint="eastAsia" w:eastAsia="仿宋_GB2312"/>
          <w:color w:val="000000"/>
          <w:sz w:val="32"/>
          <w:szCs w:val="32"/>
          <w:lang w:val="en-US" w:eastAsia="zh-CN"/>
        </w:rPr>
        <w:t>8、</w:t>
      </w:r>
      <w:r>
        <w:rPr>
          <w:rFonts w:hint="eastAsia" w:eastAsia="仿宋_GB2312"/>
          <w:color w:val="000000"/>
          <w:sz w:val="32"/>
          <w:szCs w:val="32"/>
        </w:rPr>
        <w:t>城乡社区支出</w:t>
      </w:r>
      <w:del w:id="495" w:author="Administrator" w:date="2024-08-17T11:38:54Z">
        <w:r>
          <w:rPr>
            <w:rFonts w:hint="default" w:eastAsia="仿宋_GB2312"/>
            <w:color w:val="000000"/>
            <w:sz w:val="32"/>
            <w:szCs w:val="32"/>
            <w:lang w:val="en-US" w:eastAsia="zh-CN"/>
          </w:rPr>
          <w:delText>40</w:delText>
        </w:r>
      </w:del>
      <w:ins w:id="496" w:author="Administrator" w:date="2024-08-17T11:38:54Z">
        <w:r>
          <w:rPr>
            <w:rFonts w:hint="eastAsia" w:eastAsia="仿宋_GB2312"/>
            <w:color w:val="000000"/>
            <w:sz w:val="32"/>
            <w:szCs w:val="32"/>
            <w:lang w:val="en-US" w:eastAsia="zh-CN"/>
          </w:rPr>
          <w:t>1</w:t>
        </w:r>
      </w:ins>
      <w:ins w:id="497" w:author="Administrator" w:date="2024-08-17T11:38:55Z">
        <w:r>
          <w:rPr>
            <w:rFonts w:hint="eastAsia" w:eastAsia="仿宋_GB2312"/>
            <w:color w:val="000000"/>
            <w:sz w:val="32"/>
            <w:szCs w:val="32"/>
            <w:lang w:val="en-US" w:eastAsia="zh-CN"/>
          </w:rPr>
          <w:t>6</w:t>
        </w:r>
      </w:ins>
      <w:r>
        <w:rPr>
          <w:rFonts w:hint="eastAsia" w:eastAsia="仿宋_GB2312"/>
          <w:color w:val="000000"/>
          <w:sz w:val="32"/>
          <w:szCs w:val="32"/>
        </w:rPr>
        <w:t>万元，比上年</w:t>
      </w:r>
      <w:del w:id="498" w:author="Administrator" w:date="2024-08-17T11:38:59Z">
        <w:r>
          <w:rPr>
            <w:rFonts w:hint="default" w:eastAsia="仿宋_GB2312"/>
            <w:color w:val="000000"/>
            <w:sz w:val="32"/>
            <w:szCs w:val="32"/>
            <w:lang w:val="en-US" w:eastAsia="zh-CN"/>
          </w:rPr>
          <w:delText>增加21</w:delText>
        </w:r>
      </w:del>
      <w:ins w:id="499" w:author="Administrator" w:date="2024-08-17T11:39:01Z">
        <w:r>
          <w:rPr>
            <w:rFonts w:hint="eastAsia" w:eastAsia="仿宋_GB2312"/>
            <w:color w:val="000000"/>
            <w:sz w:val="32"/>
            <w:szCs w:val="32"/>
            <w:lang w:val="en-US" w:eastAsia="zh-CN"/>
          </w:rPr>
          <w:t>减少</w:t>
        </w:r>
      </w:ins>
      <w:ins w:id="500" w:author="Administrator" w:date="2024-08-17T11:39:04Z">
        <w:r>
          <w:rPr>
            <w:rFonts w:hint="eastAsia" w:eastAsia="仿宋_GB2312"/>
            <w:color w:val="000000"/>
            <w:sz w:val="32"/>
            <w:szCs w:val="32"/>
            <w:lang w:val="en-US" w:eastAsia="zh-CN"/>
          </w:rPr>
          <w:t>24</w:t>
        </w:r>
      </w:ins>
      <w:r>
        <w:rPr>
          <w:rFonts w:hint="eastAsia" w:eastAsia="仿宋_GB2312"/>
          <w:color w:val="000000"/>
          <w:sz w:val="32"/>
          <w:szCs w:val="32"/>
        </w:rPr>
        <w:t>万元</w:t>
      </w:r>
      <w:del w:id="501" w:author="Administrator" w:date="2024-08-17T11:39:14Z">
        <w:r>
          <w:rPr>
            <w:rFonts w:hint="eastAsia" w:eastAsia="仿宋_GB2312"/>
            <w:color w:val="000000"/>
            <w:sz w:val="32"/>
            <w:szCs w:val="32"/>
          </w:rPr>
          <w:delText>，</w:delText>
        </w:r>
      </w:del>
      <w:del w:id="502" w:author="Administrator" w:date="2024-08-17T11:39:14Z">
        <w:r>
          <w:rPr>
            <w:rFonts w:hint="eastAsia" w:eastAsia="仿宋_GB2312"/>
            <w:color w:val="000000"/>
            <w:sz w:val="32"/>
            <w:szCs w:val="32"/>
            <w:lang w:eastAsia="zh-CN"/>
          </w:rPr>
          <w:delText>增长</w:delText>
        </w:r>
      </w:del>
      <w:del w:id="503" w:author="Administrator" w:date="2024-08-17T11:39:14Z">
        <w:r>
          <w:rPr>
            <w:rFonts w:hint="eastAsia" w:eastAsia="仿宋_GB2312"/>
            <w:color w:val="000000"/>
            <w:sz w:val="32"/>
            <w:szCs w:val="32"/>
            <w:lang w:val="en-US" w:eastAsia="zh-CN"/>
          </w:rPr>
          <w:delText>110.53</w:delText>
        </w:r>
      </w:del>
      <w:del w:id="504" w:author="Administrator" w:date="2024-08-17T11:39:14Z">
        <w:r>
          <w:rPr>
            <w:rFonts w:hint="eastAsia" w:eastAsia="仿宋_GB2312"/>
            <w:color w:val="000000"/>
            <w:sz w:val="32"/>
            <w:szCs w:val="32"/>
          </w:rPr>
          <w:delText>%</w:delText>
        </w:r>
      </w:del>
      <w:r>
        <w:rPr>
          <w:rFonts w:hint="eastAsia" w:eastAsia="仿宋_GB2312"/>
          <w:color w:val="000000"/>
          <w:sz w:val="32"/>
          <w:szCs w:val="32"/>
        </w:rPr>
        <w:t>；</w:t>
      </w:r>
    </w:p>
    <w:p w14:paraId="01A37A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rPr>
      </w:pPr>
      <w:r>
        <w:rPr>
          <w:rFonts w:hint="eastAsia" w:eastAsia="仿宋_GB2312"/>
          <w:color w:val="000000"/>
          <w:sz w:val="32"/>
          <w:szCs w:val="32"/>
          <w:lang w:val="en-US" w:eastAsia="zh-CN"/>
        </w:rPr>
        <w:t>9、</w:t>
      </w:r>
      <w:r>
        <w:rPr>
          <w:rFonts w:hint="eastAsia" w:eastAsia="仿宋_GB2312"/>
          <w:color w:val="000000"/>
          <w:sz w:val="32"/>
          <w:szCs w:val="32"/>
        </w:rPr>
        <w:t>农林水支出</w:t>
      </w:r>
      <w:del w:id="505" w:author="Administrator" w:date="2024-08-17T11:39:26Z">
        <w:r>
          <w:rPr>
            <w:rFonts w:hint="default" w:eastAsia="仿宋_GB2312"/>
            <w:color w:val="000000"/>
            <w:sz w:val="32"/>
            <w:szCs w:val="32"/>
            <w:lang w:val="en-US" w:eastAsia="zh-CN"/>
          </w:rPr>
          <w:delText>13860</w:delText>
        </w:r>
      </w:del>
      <w:ins w:id="506" w:author="Administrator" w:date="2024-08-17T11:39:26Z">
        <w:r>
          <w:rPr>
            <w:rFonts w:hint="eastAsia" w:eastAsia="仿宋_GB2312"/>
            <w:color w:val="000000"/>
            <w:sz w:val="32"/>
            <w:szCs w:val="32"/>
            <w:lang w:val="en-US" w:eastAsia="zh-CN"/>
          </w:rPr>
          <w:t>10</w:t>
        </w:r>
      </w:ins>
      <w:ins w:id="507" w:author="Administrator" w:date="2024-08-17T11:39:27Z">
        <w:r>
          <w:rPr>
            <w:rFonts w:hint="eastAsia" w:eastAsia="仿宋_GB2312"/>
            <w:color w:val="000000"/>
            <w:sz w:val="32"/>
            <w:szCs w:val="32"/>
            <w:lang w:val="en-US" w:eastAsia="zh-CN"/>
          </w:rPr>
          <w:t>6</w:t>
        </w:r>
      </w:ins>
      <w:ins w:id="508" w:author="Administrator" w:date="2024-08-17T11:39:28Z">
        <w:r>
          <w:rPr>
            <w:rFonts w:hint="eastAsia" w:eastAsia="仿宋_GB2312"/>
            <w:color w:val="000000"/>
            <w:sz w:val="32"/>
            <w:szCs w:val="32"/>
            <w:lang w:val="en-US" w:eastAsia="zh-CN"/>
          </w:rPr>
          <w:t>02</w:t>
        </w:r>
      </w:ins>
      <w:r>
        <w:rPr>
          <w:rFonts w:hint="eastAsia" w:eastAsia="仿宋_GB2312"/>
          <w:color w:val="000000"/>
          <w:sz w:val="32"/>
          <w:szCs w:val="32"/>
        </w:rPr>
        <w:t>万元，比上年</w:t>
      </w:r>
      <w:del w:id="509" w:author="Administrator" w:date="2024-08-17T11:39:34Z">
        <w:r>
          <w:rPr>
            <w:rFonts w:hint="default" w:eastAsia="仿宋_GB2312"/>
            <w:color w:val="000000"/>
            <w:sz w:val="32"/>
            <w:szCs w:val="32"/>
            <w:lang w:val="en-US" w:eastAsia="zh-CN"/>
          </w:rPr>
          <w:delText>增加6098</w:delText>
        </w:r>
      </w:del>
      <w:ins w:id="510" w:author="Administrator" w:date="2024-08-17T11:39:36Z">
        <w:r>
          <w:rPr>
            <w:rFonts w:hint="eastAsia" w:eastAsia="仿宋_GB2312"/>
            <w:color w:val="000000"/>
            <w:sz w:val="32"/>
            <w:szCs w:val="32"/>
            <w:lang w:val="en-US" w:eastAsia="zh-CN"/>
          </w:rPr>
          <w:t>减少</w:t>
        </w:r>
      </w:ins>
      <w:ins w:id="511" w:author="Administrator" w:date="2024-08-17T11:39:39Z">
        <w:r>
          <w:rPr>
            <w:rFonts w:hint="eastAsia" w:eastAsia="仿宋_GB2312"/>
            <w:color w:val="000000"/>
            <w:sz w:val="32"/>
            <w:szCs w:val="32"/>
            <w:lang w:val="en-US" w:eastAsia="zh-CN"/>
          </w:rPr>
          <w:t>325</w:t>
        </w:r>
      </w:ins>
      <w:ins w:id="512" w:author="Administrator" w:date="2024-08-17T11:39:40Z">
        <w:r>
          <w:rPr>
            <w:rFonts w:hint="eastAsia" w:eastAsia="仿宋_GB2312"/>
            <w:color w:val="000000"/>
            <w:sz w:val="32"/>
            <w:szCs w:val="32"/>
            <w:lang w:val="en-US" w:eastAsia="zh-CN"/>
          </w:rPr>
          <w:t>8</w:t>
        </w:r>
      </w:ins>
      <w:r>
        <w:rPr>
          <w:rFonts w:hint="eastAsia" w:eastAsia="仿宋_GB2312"/>
          <w:color w:val="000000"/>
          <w:sz w:val="32"/>
          <w:szCs w:val="32"/>
        </w:rPr>
        <w:t>万元，</w:t>
      </w:r>
      <w:del w:id="513" w:author="Administrator" w:date="2024-08-17T11:39:45Z">
        <w:r>
          <w:rPr>
            <w:rFonts w:hint="default" w:eastAsia="仿宋_GB2312"/>
            <w:color w:val="000000"/>
            <w:sz w:val="32"/>
            <w:szCs w:val="32"/>
            <w:lang w:val="en-US" w:eastAsia="zh-CN"/>
          </w:rPr>
          <w:delText>增长78.56</w:delText>
        </w:r>
      </w:del>
      <w:ins w:id="514" w:author="Administrator" w:date="2024-08-17T11:39:48Z">
        <w:r>
          <w:rPr>
            <w:rFonts w:hint="eastAsia" w:eastAsia="仿宋_GB2312"/>
            <w:color w:val="000000"/>
            <w:sz w:val="32"/>
            <w:szCs w:val="32"/>
            <w:lang w:val="en-US" w:eastAsia="zh-CN"/>
          </w:rPr>
          <w:t>下降</w:t>
        </w:r>
      </w:ins>
      <w:ins w:id="515" w:author="Administrator" w:date="2024-08-17T11:39:52Z">
        <w:r>
          <w:rPr>
            <w:rFonts w:hint="eastAsia" w:eastAsia="仿宋_GB2312"/>
            <w:color w:val="000000"/>
            <w:sz w:val="32"/>
            <w:szCs w:val="32"/>
            <w:lang w:val="en-US" w:eastAsia="zh-CN"/>
          </w:rPr>
          <w:t>30</w:t>
        </w:r>
      </w:ins>
      <w:ins w:id="516" w:author="Administrator" w:date="2024-08-17T11:39:53Z">
        <w:r>
          <w:rPr>
            <w:rFonts w:hint="eastAsia" w:eastAsia="仿宋_GB2312"/>
            <w:color w:val="000000"/>
            <w:sz w:val="32"/>
            <w:szCs w:val="32"/>
            <w:lang w:val="en-US" w:eastAsia="zh-CN"/>
          </w:rPr>
          <w:t>.73</w:t>
        </w:r>
      </w:ins>
      <w:r>
        <w:rPr>
          <w:rFonts w:hint="eastAsia" w:eastAsia="仿宋_GB2312"/>
          <w:color w:val="000000"/>
          <w:sz w:val="32"/>
          <w:szCs w:val="32"/>
        </w:rPr>
        <w:t>%；</w:t>
      </w:r>
    </w:p>
    <w:p w14:paraId="6D1952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rPr>
      </w:pPr>
      <w:r>
        <w:rPr>
          <w:rFonts w:hint="eastAsia" w:eastAsia="仿宋_GB2312"/>
          <w:color w:val="000000"/>
          <w:sz w:val="32"/>
          <w:szCs w:val="32"/>
          <w:lang w:val="en-US" w:eastAsia="zh-CN"/>
        </w:rPr>
        <w:t>10、</w:t>
      </w:r>
      <w:r>
        <w:rPr>
          <w:rFonts w:hint="eastAsia" w:eastAsia="仿宋_GB2312"/>
          <w:color w:val="000000"/>
          <w:sz w:val="32"/>
          <w:szCs w:val="32"/>
        </w:rPr>
        <w:t>交通运输支出</w:t>
      </w:r>
      <w:del w:id="517" w:author="Administrator" w:date="2024-08-17T11:40:05Z">
        <w:r>
          <w:rPr>
            <w:rFonts w:hint="default" w:eastAsia="仿宋_GB2312"/>
            <w:color w:val="000000"/>
            <w:sz w:val="32"/>
            <w:szCs w:val="32"/>
            <w:lang w:val="en-US" w:eastAsia="zh-CN"/>
          </w:rPr>
          <w:delText>904</w:delText>
        </w:r>
      </w:del>
      <w:ins w:id="518" w:author="Administrator" w:date="2024-08-17T11:40:05Z">
        <w:r>
          <w:rPr>
            <w:rFonts w:hint="eastAsia" w:eastAsia="仿宋_GB2312"/>
            <w:color w:val="000000"/>
            <w:sz w:val="32"/>
            <w:szCs w:val="32"/>
            <w:lang w:val="en-US" w:eastAsia="zh-CN"/>
          </w:rPr>
          <w:t>390</w:t>
        </w:r>
      </w:ins>
      <w:r>
        <w:rPr>
          <w:rFonts w:hint="eastAsia" w:eastAsia="仿宋_GB2312"/>
          <w:color w:val="000000"/>
          <w:sz w:val="32"/>
          <w:szCs w:val="32"/>
        </w:rPr>
        <w:t>万元，比上年</w:t>
      </w:r>
      <w:del w:id="519" w:author="Administrator" w:date="2024-08-17T11:40:09Z">
        <w:r>
          <w:rPr>
            <w:rFonts w:hint="default" w:eastAsia="仿宋_GB2312"/>
            <w:color w:val="000000"/>
            <w:sz w:val="32"/>
            <w:szCs w:val="32"/>
            <w:lang w:val="en-US" w:eastAsia="zh-CN"/>
          </w:rPr>
          <w:delText>增加213</w:delText>
        </w:r>
      </w:del>
      <w:ins w:id="520" w:author="Administrator" w:date="2024-08-17T11:40:10Z">
        <w:r>
          <w:rPr>
            <w:rFonts w:hint="eastAsia" w:eastAsia="仿宋_GB2312"/>
            <w:color w:val="000000"/>
            <w:sz w:val="32"/>
            <w:szCs w:val="32"/>
            <w:lang w:val="en-US" w:eastAsia="zh-CN"/>
          </w:rPr>
          <w:t>减少</w:t>
        </w:r>
      </w:ins>
      <w:ins w:id="521" w:author="Administrator" w:date="2024-08-17T11:40:12Z">
        <w:r>
          <w:rPr>
            <w:rFonts w:hint="eastAsia" w:eastAsia="仿宋_GB2312"/>
            <w:color w:val="000000"/>
            <w:sz w:val="32"/>
            <w:szCs w:val="32"/>
            <w:lang w:val="en-US" w:eastAsia="zh-CN"/>
          </w:rPr>
          <w:t>514</w:t>
        </w:r>
      </w:ins>
      <w:r>
        <w:rPr>
          <w:rFonts w:hint="eastAsia" w:eastAsia="仿宋_GB2312"/>
          <w:color w:val="000000"/>
          <w:sz w:val="32"/>
          <w:szCs w:val="32"/>
        </w:rPr>
        <w:t>万元</w:t>
      </w:r>
      <w:del w:id="522" w:author="Administrator" w:date="2024-08-17T11:40:17Z">
        <w:r>
          <w:rPr>
            <w:rFonts w:hint="eastAsia" w:eastAsia="仿宋_GB2312"/>
            <w:color w:val="000000"/>
            <w:sz w:val="32"/>
            <w:szCs w:val="32"/>
          </w:rPr>
          <w:delText>，</w:delText>
        </w:r>
      </w:del>
      <w:del w:id="523" w:author="Administrator" w:date="2024-08-17T11:40:17Z">
        <w:r>
          <w:rPr>
            <w:rFonts w:hint="eastAsia" w:eastAsia="仿宋_GB2312"/>
            <w:color w:val="000000"/>
            <w:sz w:val="32"/>
            <w:szCs w:val="32"/>
            <w:lang w:eastAsia="zh-CN"/>
          </w:rPr>
          <w:delText>增长</w:delText>
        </w:r>
      </w:del>
      <w:del w:id="524" w:author="Administrator" w:date="2024-08-17T11:40:17Z">
        <w:r>
          <w:rPr>
            <w:rFonts w:hint="eastAsia" w:eastAsia="仿宋_GB2312"/>
            <w:color w:val="000000"/>
            <w:sz w:val="32"/>
            <w:szCs w:val="32"/>
            <w:lang w:val="en-US" w:eastAsia="zh-CN"/>
          </w:rPr>
          <w:delText>30.82</w:delText>
        </w:r>
      </w:del>
      <w:del w:id="525" w:author="Administrator" w:date="2024-08-17T11:40:17Z">
        <w:r>
          <w:rPr>
            <w:rFonts w:hint="eastAsia" w:eastAsia="仿宋_GB2312"/>
            <w:color w:val="000000"/>
            <w:sz w:val="32"/>
            <w:szCs w:val="32"/>
          </w:rPr>
          <w:delText>%</w:delText>
        </w:r>
      </w:del>
      <w:r>
        <w:rPr>
          <w:rFonts w:hint="eastAsia" w:eastAsia="仿宋_GB2312"/>
          <w:color w:val="000000"/>
          <w:sz w:val="32"/>
          <w:szCs w:val="32"/>
        </w:rPr>
        <w:t>；</w:t>
      </w:r>
    </w:p>
    <w:p w14:paraId="639BA4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rPr>
      </w:pPr>
      <w:r>
        <w:rPr>
          <w:rFonts w:hint="eastAsia" w:eastAsia="仿宋_GB2312"/>
          <w:color w:val="000000"/>
          <w:sz w:val="32"/>
          <w:szCs w:val="32"/>
          <w:lang w:val="en-US" w:eastAsia="zh-CN"/>
        </w:rPr>
        <w:t>11、资源勘探工业信息等</w:t>
      </w:r>
      <w:r>
        <w:rPr>
          <w:rFonts w:hint="eastAsia" w:eastAsia="仿宋_GB2312"/>
          <w:color w:val="000000"/>
          <w:sz w:val="32"/>
          <w:szCs w:val="32"/>
        </w:rPr>
        <w:t>支出</w:t>
      </w:r>
      <w:del w:id="526" w:author="Administrator" w:date="2024-08-17T11:40:31Z">
        <w:r>
          <w:rPr>
            <w:rFonts w:hint="default" w:eastAsia="仿宋_GB2312"/>
            <w:color w:val="000000"/>
            <w:sz w:val="32"/>
            <w:szCs w:val="32"/>
            <w:lang w:val="en-US" w:eastAsia="zh-CN"/>
          </w:rPr>
          <w:delText>204</w:delText>
        </w:r>
      </w:del>
      <w:ins w:id="527" w:author="Administrator" w:date="2024-08-17T11:40:31Z">
        <w:r>
          <w:rPr>
            <w:rFonts w:hint="eastAsia" w:eastAsia="仿宋_GB2312"/>
            <w:color w:val="000000"/>
            <w:sz w:val="32"/>
            <w:szCs w:val="32"/>
            <w:lang w:val="en-US" w:eastAsia="zh-CN"/>
          </w:rPr>
          <w:t>27</w:t>
        </w:r>
      </w:ins>
      <w:ins w:id="528" w:author="Administrator" w:date="2024-08-17T11:40:32Z">
        <w:r>
          <w:rPr>
            <w:rFonts w:hint="eastAsia" w:eastAsia="仿宋_GB2312"/>
            <w:color w:val="000000"/>
            <w:sz w:val="32"/>
            <w:szCs w:val="32"/>
            <w:lang w:val="en-US" w:eastAsia="zh-CN"/>
          </w:rPr>
          <w:t>7</w:t>
        </w:r>
      </w:ins>
      <w:r>
        <w:rPr>
          <w:rFonts w:hint="eastAsia" w:eastAsia="仿宋_GB2312"/>
          <w:color w:val="000000"/>
          <w:sz w:val="32"/>
          <w:szCs w:val="32"/>
        </w:rPr>
        <w:t>万元，比上年</w:t>
      </w:r>
      <w:del w:id="529" w:author="Administrator" w:date="2024-08-17T11:40:37Z">
        <w:r>
          <w:rPr>
            <w:rFonts w:hint="default" w:eastAsia="仿宋_GB2312"/>
            <w:color w:val="000000"/>
            <w:sz w:val="32"/>
            <w:szCs w:val="32"/>
            <w:lang w:val="en-US" w:eastAsia="zh-CN"/>
          </w:rPr>
          <w:delText>减少930</w:delText>
        </w:r>
      </w:del>
      <w:ins w:id="530" w:author="Administrator" w:date="2024-08-17T11:40:38Z">
        <w:r>
          <w:rPr>
            <w:rFonts w:hint="eastAsia" w:eastAsia="仿宋_GB2312"/>
            <w:color w:val="000000"/>
            <w:sz w:val="32"/>
            <w:szCs w:val="32"/>
            <w:lang w:val="en-US" w:eastAsia="zh-CN"/>
          </w:rPr>
          <w:t>增加</w:t>
        </w:r>
      </w:ins>
      <w:ins w:id="531" w:author="Administrator" w:date="2024-08-17T11:40:42Z">
        <w:r>
          <w:rPr>
            <w:rFonts w:hint="eastAsia" w:eastAsia="仿宋_GB2312"/>
            <w:color w:val="000000"/>
            <w:sz w:val="32"/>
            <w:szCs w:val="32"/>
            <w:lang w:val="en-US" w:eastAsia="zh-CN"/>
          </w:rPr>
          <w:t>73</w:t>
        </w:r>
      </w:ins>
      <w:r>
        <w:rPr>
          <w:rFonts w:hint="eastAsia" w:eastAsia="仿宋_GB2312"/>
          <w:color w:val="000000"/>
          <w:sz w:val="32"/>
          <w:szCs w:val="32"/>
        </w:rPr>
        <w:t>万元</w:t>
      </w:r>
      <w:r>
        <w:rPr>
          <w:rFonts w:hint="eastAsia" w:eastAsia="仿宋_GB2312"/>
          <w:color w:val="000000"/>
          <w:sz w:val="32"/>
          <w:szCs w:val="32"/>
          <w:highlight w:val="none"/>
        </w:rPr>
        <w:t>，</w:t>
      </w:r>
      <w:del w:id="532" w:author="Administrator" w:date="2024-08-17T11:40:49Z">
        <w:r>
          <w:rPr>
            <w:rFonts w:hint="default" w:eastAsia="仿宋_GB2312"/>
            <w:color w:val="000000"/>
            <w:sz w:val="32"/>
            <w:szCs w:val="32"/>
            <w:highlight w:val="none"/>
            <w:lang w:val="en-US" w:eastAsia="zh-CN"/>
          </w:rPr>
          <w:delText>减少82</w:delText>
        </w:r>
      </w:del>
      <w:ins w:id="533" w:author="Administrator" w:date="2024-08-17T11:40:51Z">
        <w:r>
          <w:rPr>
            <w:rFonts w:hint="eastAsia" w:eastAsia="仿宋_GB2312"/>
            <w:color w:val="000000"/>
            <w:sz w:val="32"/>
            <w:szCs w:val="32"/>
            <w:highlight w:val="none"/>
            <w:lang w:val="en-US" w:eastAsia="zh-CN"/>
          </w:rPr>
          <w:t>增长</w:t>
        </w:r>
      </w:ins>
      <w:ins w:id="534" w:author="Administrator" w:date="2024-08-17T11:40:57Z">
        <w:r>
          <w:rPr>
            <w:rFonts w:hint="eastAsia" w:eastAsia="仿宋_GB2312"/>
            <w:color w:val="000000"/>
            <w:sz w:val="32"/>
            <w:szCs w:val="32"/>
            <w:highlight w:val="none"/>
            <w:lang w:val="en-US" w:eastAsia="zh-CN"/>
          </w:rPr>
          <w:t>26.</w:t>
        </w:r>
      </w:ins>
      <w:ins w:id="535" w:author="Administrator" w:date="2024-08-17T11:40:58Z">
        <w:r>
          <w:rPr>
            <w:rFonts w:hint="eastAsia" w:eastAsia="仿宋_GB2312"/>
            <w:color w:val="000000"/>
            <w:sz w:val="32"/>
            <w:szCs w:val="32"/>
            <w:highlight w:val="none"/>
            <w:lang w:val="en-US" w:eastAsia="zh-CN"/>
          </w:rPr>
          <w:t>24</w:t>
        </w:r>
      </w:ins>
      <w:r>
        <w:rPr>
          <w:rFonts w:hint="eastAsia" w:eastAsia="仿宋_GB2312"/>
          <w:color w:val="000000"/>
          <w:sz w:val="32"/>
          <w:szCs w:val="32"/>
          <w:highlight w:val="none"/>
        </w:rPr>
        <w:t>%；</w:t>
      </w:r>
    </w:p>
    <w:p w14:paraId="1C1B59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rPr>
      </w:pPr>
      <w:r>
        <w:rPr>
          <w:rFonts w:hint="eastAsia" w:eastAsia="仿宋_GB2312"/>
          <w:color w:val="000000"/>
          <w:sz w:val="32"/>
          <w:szCs w:val="32"/>
          <w:lang w:val="en-US" w:eastAsia="zh-CN"/>
        </w:rPr>
        <w:t>12、商业服务业等</w:t>
      </w:r>
      <w:r>
        <w:rPr>
          <w:rFonts w:hint="eastAsia" w:eastAsia="仿宋_GB2312"/>
          <w:color w:val="000000"/>
          <w:sz w:val="32"/>
          <w:szCs w:val="32"/>
        </w:rPr>
        <w:t>支出</w:t>
      </w:r>
      <w:del w:id="536" w:author="Administrator" w:date="2024-08-17T11:41:04Z">
        <w:r>
          <w:rPr>
            <w:rFonts w:hint="default" w:eastAsia="仿宋_GB2312"/>
            <w:color w:val="000000"/>
            <w:sz w:val="32"/>
            <w:szCs w:val="32"/>
            <w:lang w:val="en-US" w:eastAsia="zh-CN"/>
          </w:rPr>
          <w:delText>868</w:delText>
        </w:r>
      </w:del>
      <w:ins w:id="537" w:author="Administrator" w:date="2024-08-17T11:41:04Z">
        <w:r>
          <w:rPr>
            <w:rFonts w:hint="eastAsia" w:eastAsia="仿宋_GB2312"/>
            <w:color w:val="000000"/>
            <w:sz w:val="32"/>
            <w:szCs w:val="32"/>
            <w:lang w:val="en-US" w:eastAsia="zh-CN"/>
          </w:rPr>
          <w:t>2</w:t>
        </w:r>
      </w:ins>
      <w:ins w:id="538" w:author="Administrator" w:date="2024-08-17T11:41:05Z">
        <w:r>
          <w:rPr>
            <w:rFonts w:hint="eastAsia" w:eastAsia="仿宋_GB2312"/>
            <w:color w:val="000000"/>
            <w:sz w:val="32"/>
            <w:szCs w:val="32"/>
            <w:lang w:val="en-US" w:eastAsia="zh-CN"/>
          </w:rPr>
          <w:t>00</w:t>
        </w:r>
      </w:ins>
      <w:r>
        <w:rPr>
          <w:rFonts w:hint="eastAsia" w:eastAsia="仿宋_GB2312"/>
          <w:color w:val="000000"/>
          <w:sz w:val="32"/>
          <w:szCs w:val="32"/>
        </w:rPr>
        <w:t>万元，比上年</w:t>
      </w:r>
      <w:del w:id="539" w:author="Administrator" w:date="2024-08-17T11:41:08Z">
        <w:r>
          <w:rPr>
            <w:rFonts w:hint="default" w:eastAsia="仿宋_GB2312"/>
            <w:color w:val="000000"/>
            <w:sz w:val="32"/>
            <w:szCs w:val="32"/>
            <w:lang w:val="en-US" w:eastAsia="zh-CN"/>
          </w:rPr>
          <w:delText>增加798</w:delText>
        </w:r>
      </w:del>
      <w:ins w:id="540" w:author="Administrator" w:date="2024-08-17T11:41:10Z">
        <w:r>
          <w:rPr>
            <w:rFonts w:hint="eastAsia" w:eastAsia="仿宋_GB2312"/>
            <w:color w:val="000000"/>
            <w:sz w:val="32"/>
            <w:szCs w:val="32"/>
            <w:lang w:val="en-US" w:eastAsia="zh-CN"/>
          </w:rPr>
          <w:t>减少</w:t>
        </w:r>
      </w:ins>
      <w:ins w:id="541" w:author="Administrator" w:date="2024-08-17T11:41:11Z">
        <w:r>
          <w:rPr>
            <w:rFonts w:hint="eastAsia" w:eastAsia="仿宋_GB2312"/>
            <w:color w:val="000000"/>
            <w:sz w:val="32"/>
            <w:szCs w:val="32"/>
            <w:lang w:val="en-US" w:eastAsia="zh-CN"/>
          </w:rPr>
          <w:t>66</w:t>
        </w:r>
      </w:ins>
      <w:ins w:id="542" w:author="Administrator" w:date="2024-08-17T11:41:12Z">
        <w:r>
          <w:rPr>
            <w:rFonts w:hint="eastAsia" w:eastAsia="仿宋_GB2312"/>
            <w:color w:val="000000"/>
            <w:sz w:val="32"/>
            <w:szCs w:val="32"/>
            <w:lang w:val="en-US" w:eastAsia="zh-CN"/>
          </w:rPr>
          <w:t>8</w:t>
        </w:r>
      </w:ins>
      <w:r>
        <w:rPr>
          <w:rFonts w:hint="eastAsia" w:eastAsia="仿宋_GB2312"/>
          <w:color w:val="000000"/>
          <w:sz w:val="32"/>
          <w:szCs w:val="32"/>
        </w:rPr>
        <w:t>万元；</w:t>
      </w:r>
    </w:p>
    <w:p w14:paraId="71A8FF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rPr>
      </w:pPr>
      <w:r>
        <w:rPr>
          <w:rFonts w:hint="eastAsia" w:eastAsia="仿宋_GB2312"/>
          <w:color w:val="000000"/>
          <w:sz w:val="32"/>
          <w:szCs w:val="32"/>
          <w:lang w:val="en-US" w:eastAsia="zh-CN"/>
        </w:rPr>
        <w:t>13、金融</w:t>
      </w:r>
      <w:r>
        <w:rPr>
          <w:rFonts w:hint="eastAsia" w:eastAsia="仿宋_GB2312"/>
          <w:color w:val="000000"/>
          <w:sz w:val="32"/>
          <w:szCs w:val="32"/>
        </w:rPr>
        <w:t>支出</w:t>
      </w:r>
      <w:del w:id="543" w:author="Administrator" w:date="2024-08-17T11:41:23Z">
        <w:r>
          <w:rPr>
            <w:rFonts w:hint="default" w:eastAsia="仿宋_GB2312"/>
            <w:color w:val="000000"/>
            <w:sz w:val="32"/>
            <w:szCs w:val="32"/>
            <w:lang w:val="en-US" w:eastAsia="zh-CN"/>
          </w:rPr>
          <w:delText>12</w:delText>
        </w:r>
      </w:del>
      <w:ins w:id="544" w:author="Administrator" w:date="2024-08-17T11:41:23Z">
        <w:r>
          <w:rPr>
            <w:rFonts w:hint="eastAsia" w:eastAsia="仿宋_GB2312"/>
            <w:color w:val="000000"/>
            <w:sz w:val="32"/>
            <w:szCs w:val="32"/>
            <w:lang w:val="en-US" w:eastAsia="zh-CN"/>
          </w:rPr>
          <w:t>15</w:t>
        </w:r>
      </w:ins>
      <w:r>
        <w:rPr>
          <w:rFonts w:hint="eastAsia" w:eastAsia="仿宋_GB2312"/>
          <w:color w:val="000000"/>
          <w:sz w:val="32"/>
          <w:szCs w:val="32"/>
        </w:rPr>
        <w:t>万元，比上年</w:t>
      </w:r>
      <w:del w:id="545" w:author="Administrator" w:date="2024-08-17T11:41:28Z">
        <w:r>
          <w:rPr>
            <w:rFonts w:hint="default" w:eastAsia="仿宋_GB2312"/>
            <w:color w:val="000000"/>
            <w:sz w:val="32"/>
            <w:szCs w:val="32"/>
            <w:lang w:val="en-US" w:eastAsia="zh-CN"/>
          </w:rPr>
          <w:delText>减少108</w:delText>
        </w:r>
      </w:del>
      <w:ins w:id="546" w:author="Administrator" w:date="2024-08-17T11:41:32Z">
        <w:r>
          <w:rPr>
            <w:rFonts w:hint="eastAsia" w:eastAsia="仿宋_GB2312"/>
            <w:color w:val="000000"/>
            <w:sz w:val="32"/>
            <w:szCs w:val="32"/>
            <w:lang w:val="en-US" w:eastAsia="zh-CN"/>
          </w:rPr>
          <w:t>增加</w:t>
        </w:r>
      </w:ins>
      <w:ins w:id="547" w:author="Administrator" w:date="2024-08-17T11:41:33Z">
        <w:r>
          <w:rPr>
            <w:rFonts w:hint="eastAsia" w:eastAsia="仿宋_GB2312"/>
            <w:color w:val="000000"/>
            <w:sz w:val="32"/>
            <w:szCs w:val="32"/>
            <w:lang w:val="en-US" w:eastAsia="zh-CN"/>
          </w:rPr>
          <w:t>3</w:t>
        </w:r>
      </w:ins>
      <w:r>
        <w:rPr>
          <w:rFonts w:hint="eastAsia" w:eastAsia="仿宋_GB2312"/>
          <w:color w:val="000000"/>
          <w:sz w:val="32"/>
          <w:szCs w:val="32"/>
        </w:rPr>
        <w:t>万元</w:t>
      </w:r>
      <w:del w:id="548" w:author="Administrator" w:date="2024-08-17T11:41:38Z">
        <w:r>
          <w:rPr>
            <w:rFonts w:hint="eastAsia" w:eastAsia="仿宋_GB2312"/>
            <w:color w:val="000000"/>
            <w:sz w:val="32"/>
            <w:szCs w:val="32"/>
          </w:rPr>
          <w:delText>，</w:delText>
        </w:r>
      </w:del>
      <w:del w:id="549" w:author="Administrator" w:date="2024-08-17T11:41:38Z">
        <w:r>
          <w:rPr>
            <w:rFonts w:hint="eastAsia" w:eastAsia="仿宋_GB2312"/>
            <w:color w:val="000000"/>
            <w:sz w:val="32"/>
            <w:szCs w:val="32"/>
            <w:lang w:eastAsia="zh-CN"/>
          </w:rPr>
          <w:delText>减少</w:delText>
        </w:r>
      </w:del>
      <w:del w:id="550" w:author="Administrator" w:date="2024-08-17T11:41:38Z">
        <w:r>
          <w:rPr>
            <w:rFonts w:hint="eastAsia" w:eastAsia="仿宋_GB2312"/>
            <w:color w:val="000000"/>
            <w:sz w:val="32"/>
            <w:szCs w:val="32"/>
            <w:lang w:val="en-US" w:eastAsia="zh-CN"/>
          </w:rPr>
          <w:delText>90</w:delText>
        </w:r>
      </w:del>
      <w:del w:id="551" w:author="Administrator" w:date="2024-08-17T11:41:38Z">
        <w:r>
          <w:rPr>
            <w:rFonts w:hint="eastAsia" w:eastAsia="仿宋_GB2312"/>
            <w:color w:val="000000"/>
            <w:sz w:val="32"/>
            <w:szCs w:val="32"/>
          </w:rPr>
          <w:delText>%</w:delText>
        </w:r>
      </w:del>
      <w:r>
        <w:rPr>
          <w:rFonts w:hint="eastAsia" w:eastAsia="仿宋_GB2312"/>
          <w:color w:val="000000"/>
          <w:sz w:val="32"/>
          <w:szCs w:val="32"/>
        </w:rPr>
        <w:t>；</w:t>
      </w:r>
    </w:p>
    <w:p w14:paraId="124E7C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rPr>
      </w:pPr>
      <w:r>
        <w:rPr>
          <w:rFonts w:hint="eastAsia" w:eastAsia="仿宋_GB2312"/>
          <w:color w:val="000000"/>
          <w:sz w:val="32"/>
          <w:szCs w:val="32"/>
          <w:lang w:val="en-US" w:eastAsia="zh-CN"/>
        </w:rPr>
        <w:t>14、自然资源海洋气象等</w:t>
      </w:r>
      <w:r>
        <w:rPr>
          <w:rFonts w:hint="eastAsia" w:eastAsia="仿宋_GB2312"/>
          <w:color w:val="000000"/>
          <w:sz w:val="32"/>
          <w:szCs w:val="32"/>
        </w:rPr>
        <w:t>支出</w:t>
      </w:r>
      <w:del w:id="552" w:author="Administrator" w:date="2024-08-17T11:41:46Z">
        <w:r>
          <w:rPr>
            <w:rFonts w:hint="default" w:eastAsia="仿宋_GB2312"/>
            <w:color w:val="000000"/>
            <w:sz w:val="32"/>
            <w:szCs w:val="32"/>
            <w:lang w:val="en-US" w:eastAsia="zh-CN"/>
          </w:rPr>
          <w:delText>489</w:delText>
        </w:r>
      </w:del>
      <w:ins w:id="553" w:author="Administrator" w:date="2024-08-17T11:41:46Z">
        <w:r>
          <w:rPr>
            <w:rFonts w:hint="eastAsia" w:eastAsia="仿宋_GB2312"/>
            <w:color w:val="000000"/>
            <w:sz w:val="32"/>
            <w:szCs w:val="32"/>
            <w:lang w:val="en-US" w:eastAsia="zh-CN"/>
          </w:rPr>
          <w:t>3</w:t>
        </w:r>
      </w:ins>
      <w:ins w:id="554" w:author="Administrator" w:date="2024-08-17T11:41:47Z">
        <w:r>
          <w:rPr>
            <w:rFonts w:hint="eastAsia" w:eastAsia="仿宋_GB2312"/>
            <w:color w:val="000000"/>
            <w:sz w:val="32"/>
            <w:szCs w:val="32"/>
            <w:lang w:val="en-US" w:eastAsia="zh-CN"/>
          </w:rPr>
          <w:t>29</w:t>
        </w:r>
      </w:ins>
      <w:r>
        <w:rPr>
          <w:rFonts w:hint="eastAsia" w:eastAsia="仿宋_GB2312"/>
          <w:color w:val="000000"/>
          <w:sz w:val="32"/>
          <w:szCs w:val="32"/>
        </w:rPr>
        <w:t>万元，比上年</w:t>
      </w:r>
      <w:del w:id="555" w:author="Administrator" w:date="2024-08-17T11:41:55Z">
        <w:r>
          <w:rPr>
            <w:rFonts w:hint="default" w:eastAsia="仿宋_GB2312"/>
            <w:color w:val="000000"/>
            <w:sz w:val="32"/>
            <w:szCs w:val="32"/>
            <w:lang w:val="en-US" w:eastAsia="zh-CN"/>
          </w:rPr>
          <w:delText>增加199</w:delText>
        </w:r>
      </w:del>
      <w:del w:id="556" w:author="Administrator" w:date="2024-08-17T11:41:55Z">
        <w:r>
          <w:rPr>
            <w:rFonts w:hint="default" w:eastAsia="仿宋_GB2312"/>
            <w:color w:val="000000"/>
            <w:sz w:val="32"/>
            <w:szCs w:val="32"/>
            <w:lang w:val="en-US"/>
          </w:rPr>
          <w:delText>万元，</w:delText>
        </w:r>
      </w:del>
      <w:del w:id="557" w:author="Administrator" w:date="2024-08-17T11:41:55Z">
        <w:r>
          <w:rPr>
            <w:rFonts w:hint="default" w:eastAsia="仿宋_GB2312"/>
            <w:color w:val="000000"/>
            <w:sz w:val="32"/>
            <w:szCs w:val="32"/>
            <w:lang w:val="en-US" w:eastAsia="zh-CN"/>
          </w:rPr>
          <w:delText>增长68.62</w:delText>
        </w:r>
      </w:del>
      <w:del w:id="558" w:author="Administrator" w:date="2024-08-17T11:41:55Z">
        <w:r>
          <w:rPr>
            <w:rFonts w:hint="default" w:eastAsia="仿宋_GB2312"/>
            <w:color w:val="000000"/>
            <w:sz w:val="32"/>
            <w:szCs w:val="32"/>
            <w:lang w:val="en-US"/>
          </w:rPr>
          <w:delText>%</w:delText>
        </w:r>
      </w:del>
      <w:ins w:id="559" w:author="Administrator" w:date="2024-08-17T11:41:57Z">
        <w:r>
          <w:rPr>
            <w:rFonts w:hint="eastAsia" w:eastAsia="仿宋_GB2312"/>
            <w:color w:val="000000"/>
            <w:sz w:val="32"/>
            <w:szCs w:val="32"/>
            <w:lang w:val="en-US" w:eastAsia="zh-CN"/>
          </w:rPr>
          <w:t>减少</w:t>
        </w:r>
      </w:ins>
      <w:ins w:id="560" w:author="Administrator" w:date="2024-08-17T11:42:00Z">
        <w:r>
          <w:rPr>
            <w:rFonts w:hint="eastAsia" w:eastAsia="仿宋_GB2312"/>
            <w:color w:val="000000"/>
            <w:sz w:val="32"/>
            <w:szCs w:val="32"/>
            <w:lang w:val="en-US" w:eastAsia="zh-CN"/>
          </w:rPr>
          <w:t>160</w:t>
        </w:r>
      </w:ins>
      <w:ins w:id="561" w:author="Administrator" w:date="2024-08-17T11:42:03Z">
        <w:r>
          <w:rPr>
            <w:rFonts w:hint="eastAsia" w:eastAsia="仿宋_GB2312"/>
            <w:color w:val="000000"/>
            <w:sz w:val="32"/>
            <w:szCs w:val="32"/>
            <w:lang w:val="en-US" w:eastAsia="zh-CN"/>
          </w:rPr>
          <w:t>万元</w:t>
        </w:r>
      </w:ins>
      <w:ins w:id="562" w:author="Administrator" w:date="2024-08-17T11:42:20Z">
        <w:r>
          <w:rPr>
            <w:rFonts w:hint="eastAsia" w:eastAsia="仿宋_GB2312"/>
            <w:color w:val="000000"/>
            <w:sz w:val="32"/>
            <w:szCs w:val="32"/>
            <w:lang w:val="en-US" w:eastAsia="zh-CN"/>
          </w:rPr>
          <w:t>，</w:t>
        </w:r>
      </w:ins>
      <w:ins w:id="563" w:author="Administrator" w:date="2024-08-17T11:42:22Z">
        <w:r>
          <w:rPr>
            <w:rFonts w:hint="eastAsia" w:eastAsia="仿宋_GB2312"/>
            <w:color w:val="000000"/>
            <w:sz w:val="32"/>
            <w:szCs w:val="32"/>
            <w:lang w:val="en-US" w:eastAsia="zh-CN"/>
          </w:rPr>
          <w:t>下降</w:t>
        </w:r>
      </w:ins>
      <w:ins w:id="564" w:author="Administrator" w:date="2024-08-17T11:42:23Z">
        <w:r>
          <w:rPr>
            <w:rFonts w:hint="eastAsia" w:eastAsia="仿宋_GB2312"/>
            <w:color w:val="000000"/>
            <w:sz w:val="32"/>
            <w:szCs w:val="32"/>
            <w:lang w:val="en-US" w:eastAsia="zh-CN"/>
          </w:rPr>
          <w:t>48</w:t>
        </w:r>
      </w:ins>
      <w:ins w:id="565" w:author="Administrator" w:date="2024-08-17T11:42:24Z">
        <w:r>
          <w:rPr>
            <w:rFonts w:hint="eastAsia" w:eastAsia="仿宋_GB2312"/>
            <w:color w:val="000000"/>
            <w:sz w:val="32"/>
            <w:szCs w:val="32"/>
            <w:lang w:val="en-US" w:eastAsia="zh-CN"/>
          </w:rPr>
          <w:t>.74</w:t>
        </w:r>
      </w:ins>
      <w:ins w:id="566" w:author="Administrator" w:date="2024-08-17T11:42:26Z">
        <w:r>
          <w:rPr>
            <w:rFonts w:hint="eastAsia" w:eastAsia="仿宋_GB2312"/>
            <w:color w:val="000000"/>
            <w:sz w:val="32"/>
            <w:szCs w:val="32"/>
            <w:lang w:val="en-US" w:eastAsia="zh-CN"/>
          </w:rPr>
          <w:t>%</w:t>
        </w:r>
      </w:ins>
      <w:r>
        <w:rPr>
          <w:rFonts w:hint="eastAsia" w:eastAsia="仿宋_GB2312"/>
          <w:color w:val="000000"/>
          <w:sz w:val="32"/>
          <w:szCs w:val="32"/>
        </w:rPr>
        <w:t>；</w:t>
      </w:r>
    </w:p>
    <w:p w14:paraId="38F199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rPr>
      </w:pPr>
      <w:r>
        <w:rPr>
          <w:rFonts w:hint="eastAsia" w:eastAsia="仿宋_GB2312"/>
          <w:color w:val="000000"/>
          <w:sz w:val="32"/>
          <w:szCs w:val="32"/>
          <w:lang w:val="en-US" w:eastAsia="zh-CN"/>
        </w:rPr>
        <w:t>15、住房保障</w:t>
      </w:r>
      <w:r>
        <w:rPr>
          <w:rFonts w:hint="eastAsia" w:eastAsia="仿宋_GB2312"/>
          <w:color w:val="000000"/>
          <w:sz w:val="32"/>
          <w:szCs w:val="32"/>
        </w:rPr>
        <w:t>支出</w:t>
      </w:r>
      <w:del w:id="567" w:author="Administrator" w:date="2024-08-17T11:42:35Z">
        <w:r>
          <w:rPr>
            <w:rFonts w:hint="default" w:eastAsia="仿宋_GB2312"/>
            <w:color w:val="000000"/>
            <w:sz w:val="32"/>
            <w:szCs w:val="32"/>
            <w:lang w:val="en-US" w:eastAsia="zh-CN"/>
          </w:rPr>
          <w:delText>1190</w:delText>
        </w:r>
      </w:del>
      <w:ins w:id="568" w:author="Administrator" w:date="2024-08-17T11:42:35Z">
        <w:r>
          <w:rPr>
            <w:rFonts w:hint="eastAsia" w:eastAsia="仿宋_GB2312"/>
            <w:color w:val="000000"/>
            <w:sz w:val="32"/>
            <w:szCs w:val="32"/>
            <w:lang w:val="en-US" w:eastAsia="zh-CN"/>
          </w:rPr>
          <w:t>1</w:t>
        </w:r>
      </w:ins>
      <w:ins w:id="569" w:author="Administrator" w:date="2024-08-17T11:42:36Z">
        <w:r>
          <w:rPr>
            <w:rFonts w:hint="eastAsia" w:eastAsia="仿宋_GB2312"/>
            <w:color w:val="000000"/>
            <w:sz w:val="32"/>
            <w:szCs w:val="32"/>
            <w:lang w:val="en-US" w:eastAsia="zh-CN"/>
          </w:rPr>
          <w:t>735</w:t>
        </w:r>
      </w:ins>
      <w:r>
        <w:rPr>
          <w:rFonts w:hint="eastAsia" w:eastAsia="仿宋_GB2312"/>
          <w:color w:val="000000"/>
          <w:sz w:val="32"/>
          <w:szCs w:val="32"/>
        </w:rPr>
        <w:t>万元，比上年</w:t>
      </w:r>
      <w:del w:id="570" w:author="Administrator" w:date="2024-08-17T11:42:41Z">
        <w:r>
          <w:rPr>
            <w:rFonts w:hint="default" w:eastAsia="仿宋_GB2312"/>
            <w:color w:val="000000"/>
            <w:sz w:val="32"/>
            <w:szCs w:val="32"/>
            <w:lang w:val="en-US" w:eastAsia="zh-CN"/>
          </w:rPr>
          <w:delText>减少1707</w:delText>
        </w:r>
      </w:del>
      <w:ins w:id="571" w:author="Administrator" w:date="2024-08-17T11:42:42Z">
        <w:r>
          <w:rPr>
            <w:rFonts w:hint="eastAsia" w:eastAsia="仿宋_GB2312"/>
            <w:color w:val="000000"/>
            <w:sz w:val="32"/>
            <w:szCs w:val="32"/>
            <w:lang w:val="en-US" w:eastAsia="zh-CN"/>
          </w:rPr>
          <w:t>增加</w:t>
        </w:r>
      </w:ins>
      <w:ins w:id="572" w:author="Administrator" w:date="2024-08-17T11:42:44Z">
        <w:r>
          <w:rPr>
            <w:rFonts w:hint="eastAsia" w:eastAsia="仿宋_GB2312"/>
            <w:color w:val="000000"/>
            <w:sz w:val="32"/>
            <w:szCs w:val="32"/>
            <w:lang w:val="en-US" w:eastAsia="zh-CN"/>
          </w:rPr>
          <w:t>545</w:t>
        </w:r>
      </w:ins>
      <w:r>
        <w:rPr>
          <w:rFonts w:hint="eastAsia" w:eastAsia="仿宋_GB2312"/>
          <w:color w:val="000000"/>
          <w:sz w:val="32"/>
          <w:szCs w:val="32"/>
        </w:rPr>
        <w:t>万元，</w:t>
      </w:r>
      <w:del w:id="573" w:author="Administrator" w:date="2024-08-17T11:42:47Z">
        <w:r>
          <w:rPr>
            <w:rFonts w:hint="default" w:eastAsia="仿宋_GB2312"/>
            <w:color w:val="000000"/>
            <w:sz w:val="32"/>
            <w:szCs w:val="32"/>
            <w:lang w:val="en-US" w:eastAsia="zh-CN"/>
          </w:rPr>
          <w:delText>减少58.92</w:delText>
        </w:r>
      </w:del>
      <w:ins w:id="574" w:author="Administrator" w:date="2024-08-17T11:42:58Z">
        <w:r>
          <w:rPr>
            <w:rFonts w:hint="eastAsia" w:eastAsia="仿宋_GB2312"/>
            <w:color w:val="000000"/>
            <w:sz w:val="32"/>
            <w:szCs w:val="32"/>
            <w:lang w:val="en-US" w:eastAsia="zh-CN"/>
          </w:rPr>
          <w:t>增长</w:t>
        </w:r>
      </w:ins>
      <w:ins w:id="575" w:author="Administrator" w:date="2024-08-17T11:43:02Z">
        <w:r>
          <w:rPr>
            <w:rFonts w:hint="eastAsia" w:eastAsia="仿宋_GB2312"/>
            <w:color w:val="000000"/>
            <w:sz w:val="32"/>
            <w:szCs w:val="32"/>
            <w:lang w:val="en-US" w:eastAsia="zh-CN"/>
          </w:rPr>
          <w:t>31.4</w:t>
        </w:r>
      </w:ins>
      <w:ins w:id="576" w:author="Administrator" w:date="2024-08-17T11:43:03Z">
        <w:r>
          <w:rPr>
            <w:rFonts w:hint="eastAsia" w:eastAsia="仿宋_GB2312"/>
            <w:color w:val="000000"/>
            <w:sz w:val="32"/>
            <w:szCs w:val="32"/>
            <w:lang w:val="en-US" w:eastAsia="zh-CN"/>
          </w:rPr>
          <w:t>1</w:t>
        </w:r>
      </w:ins>
      <w:r>
        <w:rPr>
          <w:rFonts w:hint="eastAsia" w:eastAsia="仿宋_GB2312"/>
          <w:color w:val="000000"/>
          <w:sz w:val="32"/>
          <w:szCs w:val="32"/>
        </w:rPr>
        <w:t>%；</w:t>
      </w:r>
    </w:p>
    <w:p w14:paraId="2A7334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val="en-US" w:eastAsia="zh-CN"/>
        </w:rPr>
      </w:pPr>
      <w:r>
        <w:rPr>
          <w:rFonts w:hint="eastAsia" w:eastAsia="仿宋_GB2312"/>
          <w:color w:val="000000"/>
          <w:sz w:val="32"/>
          <w:szCs w:val="32"/>
          <w:lang w:val="en-US" w:eastAsia="zh-CN"/>
        </w:rPr>
        <w:t>16、粮油物资储备</w:t>
      </w:r>
      <w:r>
        <w:rPr>
          <w:rFonts w:hint="eastAsia" w:eastAsia="仿宋_GB2312"/>
          <w:color w:val="000000"/>
          <w:sz w:val="32"/>
          <w:szCs w:val="32"/>
        </w:rPr>
        <w:t>支出</w:t>
      </w:r>
      <w:r>
        <w:rPr>
          <w:rFonts w:hint="eastAsia" w:eastAsia="仿宋_GB2312"/>
          <w:color w:val="000000"/>
          <w:sz w:val="32"/>
          <w:szCs w:val="32"/>
          <w:lang w:val="en-US" w:eastAsia="zh-CN"/>
        </w:rPr>
        <w:t>26万元，与上年持平；</w:t>
      </w:r>
    </w:p>
    <w:p w14:paraId="01BF80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lang w:eastAsia="zh-CN"/>
        </w:rPr>
      </w:pPr>
      <w:r>
        <w:rPr>
          <w:rFonts w:hint="eastAsia" w:eastAsia="仿宋_GB2312"/>
          <w:color w:val="000000"/>
          <w:sz w:val="32"/>
          <w:szCs w:val="32"/>
          <w:lang w:val="en-US" w:eastAsia="zh-CN"/>
        </w:rPr>
        <w:t>17、灾害防治及应急管理</w:t>
      </w:r>
      <w:r>
        <w:rPr>
          <w:rFonts w:hint="eastAsia" w:eastAsia="仿宋_GB2312"/>
          <w:color w:val="000000"/>
          <w:sz w:val="32"/>
          <w:szCs w:val="32"/>
        </w:rPr>
        <w:t>支出</w:t>
      </w:r>
      <w:del w:id="577" w:author="Administrator" w:date="2024-08-17T11:43:11Z">
        <w:r>
          <w:rPr>
            <w:rFonts w:hint="default" w:eastAsia="仿宋_GB2312"/>
            <w:color w:val="000000"/>
            <w:sz w:val="32"/>
            <w:szCs w:val="32"/>
            <w:lang w:val="en-US" w:eastAsia="zh-CN"/>
          </w:rPr>
          <w:delText>262</w:delText>
        </w:r>
      </w:del>
      <w:ins w:id="578" w:author="Administrator" w:date="2024-08-17T11:43:11Z">
        <w:r>
          <w:rPr>
            <w:rFonts w:hint="eastAsia" w:eastAsia="仿宋_GB2312"/>
            <w:color w:val="000000"/>
            <w:sz w:val="32"/>
            <w:szCs w:val="32"/>
            <w:lang w:val="en-US" w:eastAsia="zh-CN"/>
          </w:rPr>
          <w:t>215</w:t>
        </w:r>
      </w:ins>
      <w:r>
        <w:rPr>
          <w:rFonts w:hint="eastAsia" w:eastAsia="仿宋_GB2312"/>
          <w:color w:val="000000"/>
          <w:sz w:val="32"/>
          <w:szCs w:val="32"/>
        </w:rPr>
        <w:t>万元，比上年</w:t>
      </w:r>
      <w:r>
        <w:rPr>
          <w:rFonts w:hint="eastAsia" w:eastAsia="仿宋_GB2312"/>
          <w:color w:val="000000"/>
          <w:sz w:val="32"/>
          <w:szCs w:val="32"/>
          <w:lang w:eastAsia="zh-CN"/>
        </w:rPr>
        <w:t>减少</w:t>
      </w:r>
      <w:del w:id="579" w:author="Administrator" w:date="2024-08-17T11:43:16Z">
        <w:r>
          <w:rPr>
            <w:rFonts w:hint="default" w:eastAsia="仿宋_GB2312"/>
            <w:color w:val="000000"/>
            <w:sz w:val="32"/>
            <w:szCs w:val="32"/>
            <w:lang w:val="en-US" w:eastAsia="zh-CN"/>
          </w:rPr>
          <w:delText>1150</w:delText>
        </w:r>
      </w:del>
      <w:ins w:id="580" w:author="Administrator" w:date="2024-08-17T11:43:16Z">
        <w:r>
          <w:rPr>
            <w:rFonts w:hint="eastAsia" w:eastAsia="仿宋_GB2312"/>
            <w:color w:val="000000"/>
            <w:sz w:val="32"/>
            <w:szCs w:val="32"/>
            <w:lang w:val="en-US" w:eastAsia="zh-CN"/>
          </w:rPr>
          <w:t>4</w:t>
        </w:r>
      </w:ins>
      <w:ins w:id="581" w:author="Administrator" w:date="2024-08-17T11:43:17Z">
        <w:r>
          <w:rPr>
            <w:rFonts w:hint="eastAsia" w:eastAsia="仿宋_GB2312"/>
            <w:color w:val="000000"/>
            <w:sz w:val="32"/>
            <w:szCs w:val="32"/>
            <w:lang w:val="en-US" w:eastAsia="zh-CN"/>
          </w:rPr>
          <w:t>7</w:t>
        </w:r>
      </w:ins>
      <w:r>
        <w:rPr>
          <w:rFonts w:hint="eastAsia" w:eastAsia="仿宋_GB2312"/>
          <w:color w:val="000000"/>
          <w:sz w:val="32"/>
          <w:szCs w:val="32"/>
        </w:rPr>
        <w:t>万元</w:t>
      </w:r>
      <w:ins w:id="582" w:author="Administrator" w:date="2024-08-17T11:43:20Z">
        <w:r>
          <w:rPr>
            <w:rFonts w:hint="eastAsia" w:eastAsia="仿宋_GB2312"/>
            <w:color w:val="000000"/>
            <w:sz w:val="32"/>
            <w:szCs w:val="32"/>
            <w:lang w:eastAsia="zh-CN"/>
          </w:rPr>
          <w:t>，</w:t>
        </w:r>
      </w:ins>
      <w:ins w:id="583" w:author="Administrator" w:date="2024-08-17T11:43:23Z">
        <w:r>
          <w:rPr>
            <w:rFonts w:hint="eastAsia" w:eastAsia="仿宋_GB2312"/>
            <w:color w:val="000000"/>
            <w:sz w:val="32"/>
            <w:szCs w:val="32"/>
            <w:lang w:val="en-US" w:eastAsia="zh-CN"/>
          </w:rPr>
          <w:t>下降</w:t>
        </w:r>
      </w:ins>
      <w:ins w:id="584" w:author="Administrator" w:date="2024-08-17T11:43:24Z">
        <w:r>
          <w:rPr>
            <w:rFonts w:hint="eastAsia" w:eastAsia="仿宋_GB2312"/>
            <w:color w:val="000000"/>
            <w:sz w:val="32"/>
            <w:szCs w:val="32"/>
            <w:lang w:val="en-US" w:eastAsia="zh-CN"/>
          </w:rPr>
          <w:t>21</w:t>
        </w:r>
      </w:ins>
      <w:ins w:id="585" w:author="Administrator" w:date="2024-08-17T11:43:25Z">
        <w:r>
          <w:rPr>
            <w:rFonts w:hint="eastAsia" w:eastAsia="仿宋_GB2312"/>
            <w:color w:val="000000"/>
            <w:sz w:val="32"/>
            <w:szCs w:val="32"/>
            <w:lang w:val="en-US" w:eastAsia="zh-CN"/>
          </w:rPr>
          <w:t>.86</w:t>
        </w:r>
      </w:ins>
      <w:ins w:id="586" w:author="Administrator" w:date="2024-08-17T11:43:27Z">
        <w:r>
          <w:rPr>
            <w:rFonts w:hint="eastAsia" w:eastAsia="仿宋_GB2312"/>
            <w:color w:val="000000"/>
            <w:sz w:val="32"/>
            <w:szCs w:val="32"/>
            <w:lang w:val="en-US" w:eastAsia="zh-CN"/>
          </w:rPr>
          <w:t>%</w:t>
        </w:r>
      </w:ins>
      <w:r>
        <w:rPr>
          <w:rFonts w:hint="eastAsia" w:eastAsia="仿宋_GB2312"/>
          <w:color w:val="000000"/>
          <w:sz w:val="32"/>
          <w:szCs w:val="32"/>
          <w:lang w:eastAsia="zh-CN"/>
        </w:rPr>
        <w:t>。</w:t>
      </w:r>
    </w:p>
    <w:p w14:paraId="1925A915">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eastAsia="仿宋_GB2312"/>
          <w:b/>
          <w:bCs/>
          <w:color w:val="000000"/>
          <w:sz w:val="32"/>
          <w:szCs w:val="32"/>
          <w:lang w:val="en-US" w:eastAsia="zh-CN"/>
        </w:rPr>
      </w:pPr>
    </w:p>
    <w:p w14:paraId="5760E388">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黑体" w:hAnsi="黑体" w:eastAsia="黑体" w:cs="黑体"/>
          <w:color w:val="000000"/>
          <w:sz w:val="32"/>
          <w:szCs w:val="32"/>
        </w:rPr>
      </w:pPr>
      <w:bookmarkStart w:id="2" w:name="_Toc8997"/>
      <w:bookmarkStart w:id="3" w:name="_Toc22054"/>
      <w:commentRangeStart w:id="3"/>
      <w:r>
        <w:rPr>
          <w:rFonts w:hint="eastAsia" w:ascii="黑体" w:hAnsi="黑体" w:eastAsia="黑体" w:cs="黑体"/>
          <w:color w:val="000000"/>
          <w:sz w:val="32"/>
          <w:szCs w:val="32"/>
        </w:rPr>
        <w:t>举借政府债务情况</w:t>
      </w:r>
      <w:commentRangeEnd w:id="3"/>
      <w:r>
        <w:commentReference w:id="3"/>
      </w:r>
      <w:bookmarkEnd w:id="2"/>
      <w:bookmarkEnd w:id="3"/>
    </w:p>
    <w:p w14:paraId="7556076B">
      <w:pPr>
        <w:pStyle w:val="5"/>
        <w:pBdr>
          <w:bottom w:val="single" w:color="FFFFFF" w:sz="8" w:space="31"/>
        </w:pBdr>
        <w:shd w:val="clear" w:color="auto" w:fill="FFFFFF"/>
        <w:spacing w:line="560" w:lineRule="exact"/>
        <w:ind w:firstLine="640" w:firstLineChars="200"/>
        <w:rPr>
          <w:ins w:id="587" w:author="Administrator" w:date="2024-08-17T11:47:53Z"/>
          <w:rFonts w:hint="eastAsia" w:ascii="仿宋_GB2312" w:eastAsia="仿宋_GB2312" w:hAnsiTheme="minorHAnsi" w:cstheme="minorBidi"/>
          <w:sz w:val="32"/>
          <w:szCs w:val="32"/>
          <w:rPrChange w:id="588" w:author="Administrator" w:date="2024-08-17T11:48:31Z">
            <w:rPr>
              <w:ins w:id="589" w:author="Administrator" w:date="2024-08-17T11:47:53Z"/>
              <w:rFonts w:ascii="Times New Roman" w:hAnsi="Times New Roman" w:eastAsia="楷体_GB2312" w:cs="Times New Roman"/>
              <w:szCs w:val="32"/>
            </w:rPr>
          </w:rPrChange>
        </w:rPr>
      </w:pPr>
      <w:ins w:id="590" w:author="Administrator" w:date="2024-08-17T11:47:53Z">
        <w:r>
          <w:rPr>
            <w:rFonts w:hint="eastAsia" w:ascii="仿宋_GB2312" w:eastAsia="仿宋_GB2312" w:hAnsiTheme="minorHAnsi" w:cstheme="minorBidi"/>
            <w:sz w:val="32"/>
            <w:szCs w:val="32"/>
            <w:rPrChange w:id="591" w:author="Administrator" w:date="2024-08-17T11:48:37Z">
              <w:rPr>
                <w:rFonts w:ascii="Times New Roman" w:hAnsi="Times New Roman" w:eastAsia="楷体_GB2312" w:cs="Times New Roman"/>
                <w:szCs w:val="32"/>
              </w:rPr>
            </w:rPrChange>
          </w:rPr>
          <w:t>（</w:t>
        </w:r>
      </w:ins>
      <w:ins w:id="592" w:author="Administrator" w:date="2024-08-17T11:47:53Z">
        <w:r>
          <w:rPr>
            <w:rFonts w:hint="eastAsia" w:ascii="仿宋_GB2312" w:eastAsia="仿宋_GB2312" w:hAnsiTheme="minorHAnsi" w:cstheme="minorBidi"/>
            <w:sz w:val="32"/>
            <w:szCs w:val="32"/>
            <w:rPrChange w:id="593" w:author="Administrator" w:date="2024-08-17T11:48:31Z">
              <w:rPr>
                <w:rFonts w:ascii="Times New Roman" w:hAnsi="Times New Roman" w:eastAsia="楷体_GB2312" w:cs="Times New Roman"/>
                <w:szCs w:val="32"/>
              </w:rPr>
            </w:rPrChange>
          </w:rPr>
          <w:t>一）2023年底地方政府债务情况</w:t>
        </w:r>
      </w:ins>
    </w:p>
    <w:p w14:paraId="28D24F39">
      <w:pPr>
        <w:pStyle w:val="5"/>
        <w:pBdr>
          <w:bottom w:val="single" w:color="FFFFFF" w:sz="8" w:space="31"/>
        </w:pBdr>
        <w:shd w:val="clear" w:color="auto" w:fill="FFFFFF"/>
        <w:spacing w:line="560" w:lineRule="exact"/>
        <w:ind w:firstLine="640" w:firstLineChars="200"/>
        <w:rPr>
          <w:ins w:id="594" w:author="Administrator" w:date="2024-08-17T11:47:53Z"/>
          <w:rFonts w:hint="eastAsia" w:ascii="仿宋_GB2312" w:eastAsia="仿宋_GB2312" w:hAnsiTheme="minorHAnsi" w:cstheme="minorBidi"/>
          <w:bCs w:val="0"/>
          <w:color w:val="auto"/>
          <w:sz w:val="32"/>
          <w:szCs w:val="32"/>
          <w:highlight w:val="none"/>
          <w:rPrChange w:id="595" w:author="WPS_1675132163" w:date="2024-09-29T15:54:22Z">
            <w:rPr>
              <w:ins w:id="596" w:author="Administrator" w:date="2024-08-17T11:47:53Z"/>
              <w:rFonts w:ascii="Times New Roman" w:hAnsi="Times New Roman" w:cs="Times New Roman"/>
              <w:bCs/>
              <w:szCs w:val="32"/>
            </w:rPr>
          </w:rPrChange>
        </w:rPr>
      </w:pPr>
      <w:ins w:id="597" w:author="Administrator" w:date="2024-08-17T11:47:53Z">
        <w:r>
          <w:rPr>
            <w:rFonts w:hint="eastAsia" w:ascii="仿宋_GB2312" w:eastAsia="仿宋_GB2312" w:hAnsiTheme="minorHAnsi" w:cstheme="minorBidi"/>
            <w:bCs w:val="0"/>
            <w:color w:val="auto"/>
            <w:sz w:val="32"/>
            <w:szCs w:val="32"/>
            <w:highlight w:val="none"/>
            <w:rPrChange w:id="598" w:author="WPS_1675132163" w:date="2024-09-29T15:54:22Z">
              <w:rPr>
                <w:rFonts w:ascii="Times New Roman" w:hAnsi="Times New Roman" w:cs="Times New Roman"/>
                <w:bCs/>
                <w:szCs w:val="32"/>
              </w:rPr>
            </w:rPrChange>
          </w:rPr>
          <w:t>截止2023年12月底，累计债务限额</w:t>
        </w:r>
      </w:ins>
      <w:ins w:id="600" w:author="Administrator" w:date="2024-08-17T11:47:53Z">
        <w:del w:id="601" w:author="WPS_1675132163" w:date="2024-09-29T12:46:49Z">
          <w:r>
            <w:rPr>
              <w:rFonts w:hint="default" w:ascii="仿宋_GB2312" w:eastAsia="仿宋_GB2312" w:hAnsiTheme="minorHAnsi" w:cstheme="minorBidi"/>
              <w:bCs w:val="0"/>
              <w:color w:val="auto"/>
              <w:sz w:val="32"/>
              <w:szCs w:val="32"/>
              <w:highlight w:val="none"/>
              <w:rPrChange w:id="602" w:author="WPS_1675132163" w:date="2024-09-29T15:54:22Z">
                <w:rPr>
                  <w:rFonts w:ascii="Times New Roman" w:hAnsi="Times New Roman" w:cs="Times New Roman"/>
                  <w:bCs/>
                  <w:szCs w:val="32"/>
                </w:rPr>
              </w:rPrChange>
            </w:rPr>
            <w:delText>588891</w:delText>
          </w:r>
        </w:del>
      </w:ins>
      <w:ins w:id="605" w:author="WPS_1675132163" w:date="2024-09-29T12:46:49Z">
        <w:r>
          <w:rPr>
            <w:rFonts w:hint="eastAsia" w:ascii="仿宋_GB2312" w:eastAsia="仿宋_GB2312" w:hAnsiTheme="minorHAnsi" w:cstheme="minorBidi"/>
            <w:bCs w:val="0"/>
            <w:color w:val="auto"/>
            <w:sz w:val="32"/>
            <w:szCs w:val="32"/>
            <w:highlight w:val="none"/>
            <w:lang w:eastAsia="zh-CN"/>
            <w:rPrChange w:id="606" w:author="WPS_1675132163" w:date="2024-09-29T15:54:22Z">
              <w:rPr>
                <w:rFonts w:hint="eastAsia" w:ascii="仿宋_GB2312" w:eastAsia="仿宋_GB2312" w:hAnsiTheme="minorHAnsi" w:cstheme="minorBidi"/>
                <w:bCs w:val="0"/>
                <w:color w:val="auto"/>
                <w:sz w:val="32"/>
                <w:szCs w:val="32"/>
                <w:highlight w:val="yellow"/>
                <w:lang w:eastAsia="zh-CN"/>
              </w:rPr>
            </w:rPrChange>
          </w:rPr>
          <w:t>5</w:t>
        </w:r>
      </w:ins>
      <w:ins w:id="608" w:author="WPS_1675132163" w:date="2024-09-29T12:46:49Z">
        <w:r>
          <w:rPr>
            <w:rFonts w:hint="eastAsia" w:ascii="仿宋_GB2312" w:eastAsia="仿宋_GB2312" w:hAnsiTheme="minorHAnsi" w:cstheme="minorBidi"/>
            <w:bCs w:val="0"/>
            <w:color w:val="auto"/>
            <w:sz w:val="32"/>
            <w:szCs w:val="32"/>
            <w:highlight w:val="none"/>
            <w:lang w:val="en-US" w:eastAsia="zh-CN"/>
            <w:rPrChange w:id="609" w:author="WPS_1675132163" w:date="2024-09-29T15:54:22Z">
              <w:rPr>
                <w:rFonts w:hint="eastAsia" w:ascii="仿宋_GB2312" w:eastAsia="仿宋_GB2312" w:hAnsiTheme="minorHAnsi" w:cstheme="minorBidi"/>
                <w:bCs w:val="0"/>
                <w:color w:val="auto"/>
                <w:sz w:val="32"/>
                <w:szCs w:val="32"/>
                <w:highlight w:val="yellow"/>
                <w:lang w:val="en-US" w:eastAsia="zh-CN"/>
              </w:rPr>
            </w:rPrChange>
          </w:rPr>
          <w:t>8</w:t>
        </w:r>
      </w:ins>
      <w:ins w:id="611" w:author="WPS_1675132163" w:date="2024-09-29T12:46:56Z">
        <w:r>
          <w:rPr>
            <w:rFonts w:hint="eastAsia" w:ascii="仿宋_GB2312" w:eastAsia="仿宋_GB2312" w:hAnsiTheme="minorHAnsi" w:cstheme="minorBidi"/>
            <w:bCs w:val="0"/>
            <w:color w:val="auto"/>
            <w:sz w:val="32"/>
            <w:szCs w:val="32"/>
            <w:highlight w:val="none"/>
            <w:lang w:val="en-US" w:eastAsia="zh-CN"/>
            <w:rPrChange w:id="612" w:author="WPS_1675132163" w:date="2024-09-29T15:54:22Z">
              <w:rPr>
                <w:rFonts w:hint="eastAsia" w:ascii="仿宋_GB2312" w:eastAsia="仿宋_GB2312" w:hAnsiTheme="minorHAnsi" w:cstheme="minorBidi"/>
                <w:bCs w:val="0"/>
                <w:color w:val="auto"/>
                <w:sz w:val="32"/>
                <w:szCs w:val="32"/>
                <w:highlight w:val="yellow"/>
                <w:lang w:val="en-US" w:eastAsia="zh-CN"/>
              </w:rPr>
            </w:rPrChange>
          </w:rPr>
          <w:t>28</w:t>
        </w:r>
      </w:ins>
      <w:ins w:id="614" w:author="WPS_1675132163" w:date="2024-09-29T12:46:58Z">
        <w:r>
          <w:rPr>
            <w:rFonts w:hint="eastAsia" w:ascii="仿宋_GB2312" w:eastAsia="仿宋_GB2312" w:hAnsiTheme="minorHAnsi" w:cstheme="minorBidi"/>
            <w:bCs w:val="0"/>
            <w:color w:val="auto"/>
            <w:sz w:val="32"/>
            <w:szCs w:val="32"/>
            <w:highlight w:val="none"/>
            <w:lang w:val="en-US" w:eastAsia="zh-CN"/>
            <w:rPrChange w:id="615" w:author="WPS_1675132163" w:date="2024-09-29T15:54:22Z">
              <w:rPr>
                <w:rFonts w:hint="eastAsia" w:ascii="仿宋_GB2312" w:eastAsia="仿宋_GB2312" w:hAnsiTheme="minorHAnsi" w:cstheme="minorBidi"/>
                <w:bCs w:val="0"/>
                <w:color w:val="auto"/>
                <w:sz w:val="32"/>
                <w:szCs w:val="32"/>
                <w:highlight w:val="yellow"/>
                <w:lang w:val="en-US" w:eastAsia="zh-CN"/>
              </w:rPr>
            </w:rPrChange>
          </w:rPr>
          <w:t>92</w:t>
        </w:r>
      </w:ins>
      <w:ins w:id="617" w:author="Administrator" w:date="2024-08-17T11:47:53Z">
        <w:r>
          <w:rPr>
            <w:rFonts w:hint="eastAsia" w:ascii="仿宋_GB2312" w:eastAsia="仿宋_GB2312" w:hAnsiTheme="minorHAnsi" w:cstheme="minorBidi"/>
            <w:bCs w:val="0"/>
            <w:color w:val="auto"/>
            <w:sz w:val="32"/>
            <w:szCs w:val="32"/>
            <w:highlight w:val="none"/>
            <w:rPrChange w:id="618" w:author="WPS_1675132163" w:date="2024-09-29T15:54:22Z">
              <w:rPr>
                <w:rFonts w:ascii="Times New Roman" w:hAnsi="Times New Roman" w:cs="Times New Roman"/>
                <w:bCs/>
                <w:szCs w:val="32"/>
              </w:rPr>
            </w:rPrChange>
          </w:rPr>
          <w:t>万元，其中：一般债务限额累计</w:t>
        </w:r>
      </w:ins>
      <w:ins w:id="620" w:author="Administrator" w:date="2024-08-17T11:47:53Z">
        <w:del w:id="621" w:author="WPS_1675132163" w:date="2024-09-29T12:47:02Z">
          <w:r>
            <w:rPr>
              <w:rFonts w:hint="default" w:ascii="仿宋_GB2312" w:eastAsia="仿宋_GB2312" w:hAnsiTheme="minorHAnsi" w:cstheme="minorBidi"/>
              <w:bCs w:val="0"/>
              <w:color w:val="auto"/>
              <w:sz w:val="32"/>
              <w:szCs w:val="32"/>
              <w:highlight w:val="none"/>
              <w:rPrChange w:id="622" w:author="WPS_1675132163" w:date="2024-09-29T15:54:22Z">
                <w:rPr>
                  <w:rFonts w:ascii="Times New Roman" w:hAnsi="Times New Roman" w:cs="Times New Roman"/>
                  <w:bCs/>
                  <w:szCs w:val="32"/>
                </w:rPr>
              </w:rPrChange>
            </w:rPr>
            <w:delText>222717</w:delText>
          </w:r>
        </w:del>
      </w:ins>
      <w:ins w:id="625" w:author="WPS_1675132163" w:date="2024-09-29T12:47:02Z">
        <w:r>
          <w:rPr>
            <w:rFonts w:hint="eastAsia" w:ascii="仿宋_GB2312" w:eastAsia="仿宋_GB2312" w:hAnsiTheme="minorHAnsi" w:cstheme="minorBidi"/>
            <w:bCs w:val="0"/>
            <w:color w:val="auto"/>
            <w:sz w:val="32"/>
            <w:szCs w:val="32"/>
            <w:highlight w:val="none"/>
            <w:lang w:eastAsia="zh-CN"/>
            <w:rPrChange w:id="626" w:author="WPS_1675132163" w:date="2024-09-29T15:54:22Z">
              <w:rPr>
                <w:rFonts w:hint="eastAsia" w:ascii="仿宋_GB2312" w:eastAsia="仿宋_GB2312" w:hAnsiTheme="minorHAnsi" w:cstheme="minorBidi"/>
                <w:bCs w:val="0"/>
                <w:color w:val="auto"/>
                <w:sz w:val="32"/>
                <w:szCs w:val="32"/>
                <w:highlight w:val="yellow"/>
                <w:lang w:eastAsia="zh-CN"/>
              </w:rPr>
            </w:rPrChange>
          </w:rPr>
          <w:t>2</w:t>
        </w:r>
      </w:ins>
      <w:ins w:id="628" w:author="WPS_1675132163" w:date="2024-09-29T12:47:03Z">
        <w:r>
          <w:rPr>
            <w:rFonts w:hint="eastAsia" w:ascii="仿宋_GB2312" w:eastAsia="仿宋_GB2312" w:hAnsiTheme="minorHAnsi" w:cstheme="minorBidi"/>
            <w:bCs w:val="0"/>
            <w:color w:val="auto"/>
            <w:sz w:val="32"/>
            <w:szCs w:val="32"/>
            <w:highlight w:val="none"/>
            <w:lang w:val="en-US" w:eastAsia="zh-CN"/>
            <w:rPrChange w:id="629" w:author="WPS_1675132163" w:date="2024-09-29T15:54:22Z">
              <w:rPr>
                <w:rFonts w:hint="eastAsia" w:ascii="仿宋_GB2312" w:eastAsia="仿宋_GB2312" w:hAnsiTheme="minorHAnsi" w:cstheme="minorBidi"/>
                <w:bCs w:val="0"/>
                <w:color w:val="auto"/>
                <w:sz w:val="32"/>
                <w:szCs w:val="32"/>
                <w:highlight w:val="yellow"/>
                <w:lang w:val="en-US" w:eastAsia="zh-CN"/>
              </w:rPr>
            </w:rPrChange>
          </w:rPr>
          <w:t>1</w:t>
        </w:r>
      </w:ins>
      <w:ins w:id="631" w:author="WPS_1675132163" w:date="2024-09-29T12:47:04Z">
        <w:r>
          <w:rPr>
            <w:rFonts w:hint="eastAsia" w:ascii="仿宋_GB2312" w:eastAsia="仿宋_GB2312" w:hAnsiTheme="minorHAnsi" w:cstheme="minorBidi"/>
            <w:bCs w:val="0"/>
            <w:color w:val="auto"/>
            <w:sz w:val="32"/>
            <w:szCs w:val="32"/>
            <w:highlight w:val="none"/>
            <w:lang w:val="en-US" w:eastAsia="zh-CN"/>
            <w:rPrChange w:id="632" w:author="WPS_1675132163" w:date="2024-09-29T15:54:22Z">
              <w:rPr>
                <w:rFonts w:hint="eastAsia" w:ascii="仿宋_GB2312" w:eastAsia="仿宋_GB2312" w:hAnsiTheme="minorHAnsi" w:cstheme="minorBidi"/>
                <w:bCs w:val="0"/>
                <w:color w:val="auto"/>
                <w:sz w:val="32"/>
                <w:szCs w:val="32"/>
                <w:highlight w:val="yellow"/>
                <w:lang w:val="en-US" w:eastAsia="zh-CN"/>
              </w:rPr>
            </w:rPrChange>
          </w:rPr>
          <w:t>6</w:t>
        </w:r>
      </w:ins>
      <w:ins w:id="634" w:author="WPS_1675132163" w:date="2024-09-29T12:47:05Z">
        <w:r>
          <w:rPr>
            <w:rFonts w:hint="eastAsia" w:ascii="仿宋_GB2312" w:eastAsia="仿宋_GB2312" w:hAnsiTheme="minorHAnsi" w:cstheme="minorBidi"/>
            <w:bCs w:val="0"/>
            <w:color w:val="auto"/>
            <w:sz w:val="32"/>
            <w:szCs w:val="32"/>
            <w:highlight w:val="none"/>
            <w:lang w:val="en-US" w:eastAsia="zh-CN"/>
            <w:rPrChange w:id="635" w:author="WPS_1675132163" w:date="2024-09-29T15:54:22Z">
              <w:rPr>
                <w:rFonts w:hint="eastAsia" w:ascii="仿宋_GB2312" w:eastAsia="仿宋_GB2312" w:hAnsiTheme="minorHAnsi" w:cstheme="minorBidi"/>
                <w:bCs w:val="0"/>
                <w:color w:val="auto"/>
                <w:sz w:val="32"/>
                <w:szCs w:val="32"/>
                <w:highlight w:val="yellow"/>
                <w:lang w:val="en-US" w:eastAsia="zh-CN"/>
              </w:rPr>
            </w:rPrChange>
          </w:rPr>
          <w:t>718</w:t>
        </w:r>
      </w:ins>
      <w:ins w:id="637" w:author="Administrator" w:date="2024-08-17T11:47:53Z">
        <w:r>
          <w:rPr>
            <w:rFonts w:hint="eastAsia" w:ascii="仿宋_GB2312" w:eastAsia="仿宋_GB2312" w:hAnsiTheme="minorHAnsi" w:cstheme="minorBidi"/>
            <w:bCs w:val="0"/>
            <w:color w:val="auto"/>
            <w:sz w:val="32"/>
            <w:szCs w:val="32"/>
            <w:highlight w:val="none"/>
            <w:rPrChange w:id="638" w:author="WPS_1675132163" w:date="2024-09-29T15:54:22Z">
              <w:rPr>
                <w:rFonts w:ascii="Times New Roman" w:hAnsi="Times New Roman" w:cs="Times New Roman"/>
                <w:bCs/>
                <w:szCs w:val="32"/>
              </w:rPr>
            </w:rPrChange>
          </w:rPr>
          <w:t>万元，专项债务限额累计</w:t>
        </w:r>
      </w:ins>
      <w:ins w:id="640" w:author="Administrator" w:date="2024-08-17T11:47:53Z">
        <w:del w:id="641" w:author="WPS_1675132163" w:date="2024-09-29T12:47:09Z">
          <w:r>
            <w:rPr>
              <w:rFonts w:hint="default" w:ascii="仿宋_GB2312" w:eastAsia="仿宋_GB2312" w:hAnsiTheme="minorHAnsi" w:cstheme="minorBidi"/>
              <w:bCs w:val="0"/>
              <w:color w:val="auto"/>
              <w:sz w:val="32"/>
              <w:szCs w:val="32"/>
              <w:highlight w:val="none"/>
              <w:rPrChange w:id="642" w:author="WPS_1675132163" w:date="2024-09-29T15:54:22Z">
                <w:rPr>
                  <w:rFonts w:ascii="Times New Roman" w:hAnsi="Times New Roman" w:cs="Times New Roman"/>
                  <w:bCs/>
                  <w:szCs w:val="32"/>
                </w:rPr>
              </w:rPrChange>
            </w:rPr>
            <w:delText>366174</w:delText>
          </w:r>
        </w:del>
      </w:ins>
      <w:ins w:id="645" w:author="WPS_1675132163" w:date="2024-09-29T12:47:09Z">
        <w:r>
          <w:rPr>
            <w:rFonts w:hint="eastAsia" w:ascii="仿宋_GB2312" w:eastAsia="仿宋_GB2312" w:hAnsiTheme="minorHAnsi" w:cstheme="minorBidi"/>
            <w:bCs w:val="0"/>
            <w:color w:val="auto"/>
            <w:sz w:val="32"/>
            <w:szCs w:val="32"/>
            <w:highlight w:val="none"/>
            <w:lang w:eastAsia="zh-CN"/>
            <w:rPrChange w:id="646" w:author="WPS_1675132163" w:date="2024-09-29T15:54:22Z">
              <w:rPr>
                <w:rFonts w:hint="eastAsia" w:ascii="仿宋_GB2312" w:eastAsia="仿宋_GB2312" w:hAnsiTheme="minorHAnsi" w:cstheme="minorBidi"/>
                <w:bCs w:val="0"/>
                <w:color w:val="auto"/>
                <w:sz w:val="32"/>
                <w:szCs w:val="32"/>
                <w:highlight w:val="yellow"/>
                <w:lang w:eastAsia="zh-CN"/>
              </w:rPr>
            </w:rPrChange>
          </w:rPr>
          <w:t>3</w:t>
        </w:r>
      </w:ins>
      <w:ins w:id="648" w:author="WPS_1675132163" w:date="2024-09-29T12:47:09Z">
        <w:r>
          <w:rPr>
            <w:rFonts w:hint="eastAsia" w:ascii="仿宋_GB2312" w:eastAsia="仿宋_GB2312" w:hAnsiTheme="minorHAnsi" w:cstheme="minorBidi"/>
            <w:bCs w:val="0"/>
            <w:color w:val="auto"/>
            <w:sz w:val="32"/>
            <w:szCs w:val="32"/>
            <w:highlight w:val="none"/>
            <w:lang w:val="en-US" w:eastAsia="zh-CN"/>
            <w:rPrChange w:id="649" w:author="WPS_1675132163" w:date="2024-09-29T15:54:22Z">
              <w:rPr>
                <w:rFonts w:hint="eastAsia" w:ascii="仿宋_GB2312" w:eastAsia="仿宋_GB2312" w:hAnsiTheme="minorHAnsi" w:cstheme="minorBidi"/>
                <w:bCs w:val="0"/>
                <w:color w:val="auto"/>
                <w:sz w:val="32"/>
                <w:szCs w:val="32"/>
                <w:highlight w:val="yellow"/>
                <w:lang w:val="en-US" w:eastAsia="zh-CN"/>
              </w:rPr>
            </w:rPrChange>
          </w:rPr>
          <w:t>66</w:t>
        </w:r>
      </w:ins>
      <w:ins w:id="651" w:author="WPS_1675132163" w:date="2024-09-29T12:47:10Z">
        <w:r>
          <w:rPr>
            <w:rFonts w:hint="eastAsia" w:ascii="仿宋_GB2312" w:eastAsia="仿宋_GB2312" w:hAnsiTheme="minorHAnsi" w:cstheme="minorBidi"/>
            <w:bCs w:val="0"/>
            <w:color w:val="auto"/>
            <w:sz w:val="32"/>
            <w:szCs w:val="32"/>
            <w:highlight w:val="none"/>
            <w:lang w:val="en-US" w:eastAsia="zh-CN"/>
            <w:rPrChange w:id="652" w:author="WPS_1675132163" w:date="2024-09-29T15:54:22Z">
              <w:rPr>
                <w:rFonts w:hint="eastAsia" w:ascii="仿宋_GB2312" w:eastAsia="仿宋_GB2312" w:hAnsiTheme="minorHAnsi" w:cstheme="minorBidi"/>
                <w:bCs w:val="0"/>
                <w:color w:val="auto"/>
                <w:sz w:val="32"/>
                <w:szCs w:val="32"/>
                <w:highlight w:val="yellow"/>
                <w:lang w:val="en-US" w:eastAsia="zh-CN"/>
              </w:rPr>
            </w:rPrChange>
          </w:rPr>
          <w:t>17</w:t>
        </w:r>
      </w:ins>
      <w:ins w:id="654" w:author="WPS_1675132163" w:date="2024-09-29T12:47:11Z">
        <w:r>
          <w:rPr>
            <w:rFonts w:hint="eastAsia" w:ascii="仿宋_GB2312" w:eastAsia="仿宋_GB2312" w:hAnsiTheme="minorHAnsi" w:cstheme="minorBidi"/>
            <w:bCs w:val="0"/>
            <w:color w:val="auto"/>
            <w:sz w:val="32"/>
            <w:szCs w:val="32"/>
            <w:highlight w:val="none"/>
            <w:lang w:val="en-US" w:eastAsia="zh-CN"/>
            <w:rPrChange w:id="655" w:author="WPS_1675132163" w:date="2024-09-29T15:54:22Z">
              <w:rPr>
                <w:rFonts w:hint="eastAsia" w:ascii="仿宋_GB2312" w:eastAsia="仿宋_GB2312" w:hAnsiTheme="minorHAnsi" w:cstheme="minorBidi"/>
                <w:bCs w:val="0"/>
                <w:color w:val="auto"/>
                <w:sz w:val="32"/>
                <w:szCs w:val="32"/>
                <w:highlight w:val="yellow"/>
                <w:lang w:val="en-US" w:eastAsia="zh-CN"/>
              </w:rPr>
            </w:rPrChange>
          </w:rPr>
          <w:t>4</w:t>
        </w:r>
      </w:ins>
      <w:ins w:id="657" w:author="Administrator" w:date="2024-08-17T11:47:53Z">
        <w:r>
          <w:rPr>
            <w:rFonts w:hint="eastAsia" w:ascii="仿宋_GB2312" w:eastAsia="仿宋_GB2312" w:hAnsiTheme="minorHAnsi" w:cstheme="minorBidi"/>
            <w:bCs w:val="0"/>
            <w:color w:val="auto"/>
            <w:sz w:val="32"/>
            <w:szCs w:val="32"/>
            <w:highlight w:val="none"/>
            <w:rPrChange w:id="658" w:author="WPS_1675132163" w:date="2024-09-29T15:54:22Z">
              <w:rPr>
                <w:rFonts w:ascii="Times New Roman" w:hAnsi="Times New Roman" w:cs="Times New Roman"/>
                <w:bCs/>
                <w:szCs w:val="32"/>
              </w:rPr>
            </w:rPrChange>
          </w:rPr>
          <w:t>万元。累计债务余额</w:t>
        </w:r>
      </w:ins>
      <w:ins w:id="660" w:author="Administrator" w:date="2024-08-17T11:47:53Z">
        <w:del w:id="661" w:author="WPS_1675132163" w:date="2024-09-29T15:47:25Z">
          <w:r>
            <w:rPr>
              <w:rFonts w:hint="default" w:ascii="仿宋_GB2312" w:eastAsia="仿宋_GB2312" w:hAnsiTheme="minorHAnsi" w:cstheme="minorBidi"/>
              <w:bCs w:val="0"/>
              <w:color w:val="auto"/>
              <w:sz w:val="32"/>
              <w:szCs w:val="32"/>
              <w:highlight w:val="none"/>
              <w:rPrChange w:id="662" w:author="WPS_1675132163" w:date="2024-09-29T15:54:22Z">
                <w:rPr>
                  <w:rFonts w:ascii="Times New Roman" w:hAnsi="Times New Roman" w:cs="Times New Roman"/>
                  <w:bCs/>
                  <w:szCs w:val="32"/>
                </w:rPr>
              </w:rPrChange>
            </w:rPr>
            <w:delText>579327</w:delText>
          </w:r>
        </w:del>
      </w:ins>
      <w:ins w:id="665" w:author="WPS_1675132163" w:date="2024-09-29T15:47:25Z">
        <w:r>
          <w:rPr>
            <w:rFonts w:hint="eastAsia" w:ascii="仿宋_GB2312" w:eastAsia="仿宋_GB2312" w:hAnsiTheme="minorHAnsi" w:cstheme="minorBidi"/>
            <w:bCs w:val="0"/>
            <w:color w:val="auto"/>
            <w:sz w:val="32"/>
            <w:szCs w:val="32"/>
            <w:highlight w:val="none"/>
            <w:lang w:eastAsia="zh-CN"/>
            <w:rPrChange w:id="666" w:author="WPS_1675132163" w:date="2024-09-29T15:54:22Z">
              <w:rPr>
                <w:rFonts w:hint="eastAsia" w:ascii="仿宋_GB2312" w:eastAsia="仿宋_GB2312" w:hAnsiTheme="minorHAnsi" w:cstheme="minorBidi"/>
                <w:bCs w:val="0"/>
                <w:color w:val="auto"/>
                <w:sz w:val="32"/>
                <w:szCs w:val="32"/>
                <w:highlight w:val="yellow"/>
                <w:lang w:eastAsia="zh-CN"/>
              </w:rPr>
            </w:rPrChange>
          </w:rPr>
          <w:t>5</w:t>
        </w:r>
      </w:ins>
      <w:ins w:id="668" w:author="WPS_1675132163" w:date="2024-09-29T15:47:25Z">
        <w:r>
          <w:rPr>
            <w:rFonts w:hint="eastAsia" w:ascii="仿宋_GB2312" w:eastAsia="仿宋_GB2312" w:hAnsiTheme="minorHAnsi" w:cstheme="minorBidi"/>
            <w:bCs w:val="0"/>
            <w:color w:val="auto"/>
            <w:sz w:val="32"/>
            <w:szCs w:val="32"/>
            <w:highlight w:val="none"/>
            <w:lang w:val="en-US" w:eastAsia="zh-CN"/>
            <w:rPrChange w:id="669" w:author="WPS_1675132163" w:date="2024-09-29T15:54:22Z">
              <w:rPr>
                <w:rFonts w:hint="eastAsia" w:ascii="仿宋_GB2312" w:eastAsia="仿宋_GB2312" w:hAnsiTheme="minorHAnsi" w:cstheme="minorBidi"/>
                <w:bCs w:val="0"/>
                <w:color w:val="auto"/>
                <w:sz w:val="32"/>
                <w:szCs w:val="32"/>
                <w:highlight w:val="yellow"/>
                <w:lang w:val="en-US" w:eastAsia="zh-CN"/>
              </w:rPr>
            </w:rPrChange>
          </w:rPr>
          <w:t>79</w:t>
        </w:r>
      </w:ins>
      <w:ins w:id="671" w:author="WPS_1675132163" w:date="2024-09-29T15:47:33Z">
        <w:r>
          <w:rPr>
            <w:rFonts w:hint="eastAsia" w:ascii="仿宋_GB2312" w:eastAsia="仿宋_GB2312" w:hAnsiTheme="minorHAnsi" w:cstheme="minorBidi"/>
            <w:bCs w:val="0"/>
            <w:color w:val="auto"/>
            <w:sz w:val="32"/>
            <w:szCs w:val="32"/>
            <w:highlight w:val="none"/>
            <w:lang w:val="en-US" w:eastAsia="zh-CN"/>
            <w:rPrChange w:id="672" w:author="WPS_1675132163" w:date="2024-09-29T15:54:22Z">
              <w:rPr>
                <w:rFonts w:hint="eastAsia" w:ascii="仿宋_GB2312" w:eastAsia="仿宋_GB2312" w:hAnsiTheme="minorHAnsi" w:cstheme="minorBidi"/>
                <w:bCs w:val="0"/>
                <w:color w:val="auto"/>
                <w:sz w:val="32"/>
                <w:szCs w:val="32"/>
                <w:highlight w:val="yellow"/>
                <w:lang w:val="en-US" w:eastAsia="zh-CN"/>
              </w:rPr>
            </w:rPrChange>
          </w:rPr>
          <w:t>3</w:t>
        </w:r>
      </w:ins>
      <w:ins w:id="674" w:author="WPS_1675132163" w:date="2024-09-29T15:47:34Z">
        <w:r>
          <w:rPr>
            <w:rFonts w:hint="eastAsia" w:ascii="仿宋_GB2312" w:eastAsia="仿宋_GB2312" w:hAnsiTheme="minorHAnsi" w:cstheme="minorBidi"/>
            <w:bCs w:val="0"/>
            <w:color w:val="auto"/>
            <w:sz w:val="32"/>
            <w:szCs w:val="32"/>
            <w:highlight w:val="none"/>
            <w:lang w:val="en-US" w:eastAsia="zh-CN"/>
            <w:rPrChange w:id="675" w:author="WPS_1675132163" w:date="2024-09-29T15:54:22Z">
              <w:rPr>
                <w:rFonts w:hint="eastAsia" w:ascii="仿宋_GB2312" w:eastAsia="仿宋_GB2312" w:hAnsiTheme="minorHAnsi" w:cstheme="minorBidi"/>
                <w:bCs w:val="0"/>
                <w:color w:val="auto"/>
                <w:sz w:val="32"/>
                <w:szCs w:val="32"/>
                <w:highlight w:val="yellow"/>
                <w:lang w:val="en-US" w:eastAsia="zh-CN"/>
              </w:rPr>
            </w:rPrChange>
          </w:rPr>
          <w:t>76</w:t>
        </w:r>
      </w:ins>
      <w:ins w:id="677" w:author="Administrator" w:date="2024-08-17T11:47:53Z">
        <w:r>
          <w:rPr>
            <w:rFonts w:hint="eastAsia" w:ascii="仿宋_GB2312" w:eastAsia="仿宋_GB2312" w:hAnsiTheme="minorHAnsi" w:cstheme="minorBidi"/>
            <w:bCs w:val="0"/>
            <w:color w:val="auto"/>
            <w:sz w:val="32"/>
            <w:szCs w:val="32"/>
            <w:highlight w:val="none"/>
            <w:rPrChange w:id="678" w:author="WPS_1675132163" w:date="2024-09-29T15:54:22Z">
              <w:rPr>
                <w:rFonts w:ascii="Times New Roman" w:hAnsi="Times New Roman" w:cs="Times New Roman"/>
                <w:bCs/>
                <w:szCs w:val="32"/>
              </w:rPr>
            </w:rPrChange>
          </w:rPr>
          <w:t>万元，其中：一般债务余额</w:t>
        </w:r>
      </w:ins>
      <w:ins w:id="680" w:author="Administrator" w:date="2024-08-17T11:47:53Z">
        <w:del w:id="681" w:author="WPS_1675132163" w:date="2024-09-29T15:47:41Z">
          <w:r>
            <w:rPr>
              <w:rFonts w:hint="default" w:ascii="仿宋_GB2312" w:eastAsia="仿宋_GB2312" w:hAnsiTheme="minorHAnsi" w:cstheme="minorBidi"/>
              <w:bCs w:val="0"/>
              <w:color w:val="auto"/>
              <w:sz w:val="32"/>
              <w:szCs w:val="32"/>
              <w:highlight w:val="none"/>
              <w:rPrChange w:id="682" w:author="WPS_1675132163" w:date="2024-09-29T15:54:22Z">
                <w:rPr>
                  <w:rFonts w:ascii="Times New Roman" w:hAnsi="Times New Roman" w:cs="Times New Roman"/>
                  <w:bCs/>
                  <w:szCs w:val="32"/>
                </w:rPr>
              </w:rPrChange>
            </w:rPr>
            <w:delText>213153</w:delText>
          </w:r>
        </w:del>
      </w:ins>
      <w:ins w:id="685" w:author="WPS_1675132163" w:date="2024-09-29T15:47:41Z">
        <w:r>
          <w:rPr>
            <w:rFonts w:hint="eastAsia" w:ascii="仿宋_GB2312" w:eastAsia="仿宋_GB2312" w:hAnsiTheme="minorHAnsi" w:cstheme="minorBidi"/>
            <w:bCs w:val="0"/>
            <w:color w:val="auto"/>
            <w:sz w:val="32"/>
            <w:szCs w:val="32"/>
            <w:highlight w:val="none"/>
            <w:lang w:eastAsia="zh-CN"/>
            <w:rPrChange w:id="686" w:author="WPS_1675132163" w:date="2024-09-29T15:54:22Z">
              <w:rPr>
                <w:rFonts w:hint="eastAsia" w:ascii="仿宋_GB2312" w:eastAsia="仿宋_GB2312" w:hAnsiTheme="minorHAnsi" w:cstheme="minorBidi"/>
                <w:bCs w:val="0"/>
                <w:color w:val="auto"/>
                <w:sz w:val="32"/>
                <w:szCs w:val="32"/>
                <w:highlight w:val="yellow"/>
                <w:lang w:eastAsia="zh-CN"/>
              </w:rPr>
            </w:rPrChange>
          </w:rPr>
          <w:t>2</w:t>
        </w:r>
      </w:ins>
      <w:ins w:id="688" w:author="WPS_1675132163" w:date="2024-09-29T15:47:41Z">
        <w:r>
          <w:rPr>
            <w:rFonts w:hint="eastAsia" w:ascii="仿宋_GB2312" w:eastAsia="仿宋_GB2312" w:hAnsiTheme="minorHAnsi" w:cstheme="minorBidi"/>
            <w:bCs w:val="0"/>
            <w:color w:val="auto"/>
            <w:sz w:val="32"/>
            <w:szCs w:val="32"/>
            <w:highlight w:val="none"/>
            <w:lang w:val="en-US" w:eastAsia="zh-CN"/>
            <w:rPrChange w:id="689" w:author="WPS_1675132163" w:date="2024-09-29T15:54:22Z">
              <w:rPr>
                <w:rFonts w:hint="eastAsia" w:ascii="仿宋_GB2312" w:eastAsia="仿宋_GB2312" w:hAnsiTheme="minorHAnsi" w:cstheme="minorBidi"/>
                <w:bCs w:val="0"/>
                <w:color w:val="auto"/>
                <w:sz w:val="32"/>
                <w:szCs w:val="32"/>
                <w:highlight w:val="yellow"/>
                <w:lang w:val="en-US" w:eastAsia="zh-CN"/>
              </w:rPr>
            </w:rPrChange>
          </w:rPr>
          <w:t>1</w:t>
        </w:r>
      </w:ins>
      <w:ins w:id="691" w:author="WPS_1675132163" w:date="2024-09-29T15:47:42Z">
        <w:r>
          <w:rPr>
            <w:rFonts w:hint="eastAsia" w:ascii="仿宋_GB2312" w:eastAsia="仿宋_GB2312" w:hAnsiTheme="minorHAnsi" w:cstheme="minorBidi"/>
            <w:bCs w:val="0"/>
            <w:color w:val="auto"/>
            <w:sz w:val="32"/>
            <w:szCs w:val="32"/>
            <w:highlight w:val="none"/>
            <w:lang w:val="en-US" w:eastAsia="zh-CN"/>
            <w:rPrChange w:id="692" w:author="WPS_1675132163" w:date="2024-09-29T15:54:22Z">
              <w:rPr>
                <w:rFonts w:hint="eastAsia" w:ascii="仿宋_GB2312" w:eastAsia="仿宋_GB2312" w:hAnsiTheme="minorHAnsi" w:cstheme="minorBidi"/>
                <w:bCs w:val="0"/>
                <w:color w:val="auto"/>
                <w:sz w:val="32"/>
                <w:szCs w:val="32"/>
                <w:highlight w:val="yellow"/>
                <w:lang w:val="en-US" w:eastAsia="zh-CN"/>
              </w:rPr>
            </w:rPrChange>
          </w:rPr>
          <w:t>32</w:t>
        </w:r>
      </w:ins>
      <w:ins w:id="694" w:author="WPS_1675132163" w:date="2024-09-29T15:47:43Z">
        <w:r>
          <w:rPr>
            <w:rFonts w:hint="eastAsia" w:ascii="仿宋_GB2312" w:eastAsia="仿宋_GB2312" w:hAnsiTheme="minorHAnsi" w:cstheme="minorBidi"/>
            <w:bCs w:val="0"/>
            <w:color w:val="auto"/>
            <w:sz w:val="32"/>
            <w:szCs w:val="32"/>
            <w:highlight w:val="none"/>
            <w:lang w:val="en-US" w:eastAsia="zh-CN"/>
            <w:rPrChange w:id="695" w:author="WPS_1675132163" w:date="2024-09-29T15:54:22Z">
              <w:rPr>
                <w:rFonts w:hint="eastAsia" w:ascii="仿宋_GB2312" w:eastAsia="仿宋_GB2312" w:hAnsiTheme="minorHAnsi" w:cstheme="minorBidi"/>
                <w:bCs w:val="0"/>
                <w:color w:val="auto"/>
                <w:sz w:val="32"/>
                <w:szCs w:val="32"/>
                <w:highlight w:val="yellow"/>
                <w:lang w:val="en-US" w:eastAsia="zh-CN"/>
              </w:rPr>
            </w:rPrChange>
          </w:rPr>
          <w:t>02</w:t>
        </w:r>
      </w:ins>
      <w:ins w:id="697" w:author="Administrator" w:date="2024-08-17T11:47:53Z">
        <w:r>
          <w:rPr>
            <w:rFonts w:hint="eastAsia" w:ascii="仿宋_GB2312" w:eastAsia="仿宋_GB2312" w:hAnsiTheme="minorHAnsi" w:cstheme="minorBidi"/>
            <w:bCs w:val="0"/>
            <w:color w:val="auto"/>
            <w:sz w:val="32"/>
            <w:szCs w:val="32"/>
            <w:highlight w:val="none"/>
            <w:rPrChange w:id="698" w:author="WPS_1675132163" w:date="2024-09-29T15:54:22Z">
              <w:rPr>
                <w:rFonts w:ascii="Times New Roman" w:hAnsi="Times New Roman" w:cs="Times New Roman"/>
                <w:bCs/>
                <w:szCs w:val="32"/>
              </w:rPr>
            </w:rPrChange>
          </w:rPr>
          <w:t>万元，专项债务余额</w:t>
        </w:r>
      </w:ins>
      <w:ins w:id="700" w:author="Administrator" w:date="2024-08-17T11:47:53Z">
        <w:del w:id="701" w:author="WPS_1675132163" w:date="2024-09-29T15:47:51Z">
          <w:r>
            <w:rPr>
              <w:rFonts w:hint="default" w:ascii="仿宋_GB2312" w:eastAsia="仿宋_GB2312" w:hAnsiTheme="minorHAnsi" w:cstheme="minorBidi"/>
              <w:bCs w:val="0"/>
              <w:color w:val="auto"/>
              <w:sz w:val="32"/>
              <w:szCs w:val="32"/>
              <w:highlight w:val="none"/>
              <w:rPrChange w:id="702" w:author="WPS_1675132163" w:date="2024-09-29T15:54:22Z">
                <w:rPr>
                  <w:rFonts w:ascii="Times New Roman" w:hAnsi="Times New Roman" w:cs="Times New Roman"/>
                  <w:bCs/>
                  <w:szCs w:val="32"/>
                </w:rPr>
              </w:rPrChange>
            </w:rPr>
            <w:delText>366174</w:delText>
          </w:r>
        </w:del>
      </w:ins>
      <w:ins w:id="705" w:author="WPS_1675132163" w:date="2024-09-29T15:47:51Z">
        <w:r>
          <w:rPr>
            <w:rFonts w:hint="eastAsia" w:ascii="仿宋_GB2312" w:eastAsia="仿宋_GB2312" w:hAnsiTheme="minorHAnsi" w:cstheme="minorBidi"/>
            <w:bCs w:val="0"/>
            <w:color w:val="auto"/>
            <w:sz w:val="32"/>
            <w:szCs w:val="32"/>
            <w:highlight w:val="none"/>
            <w:lang w:eastAsia="zh-CN"/>
            <w:rPrChange w:id="706" w:author="WPS_1675132163" w:date="2024-09-29T15:54:22Z">
              <w:rPr>
                <w:rFonts w:hint="eastAsia" w:ascii="仿宋_GB2312" w:eastAsia="仿宋_GB2312" w:hAnsiTheme="minorHAnsi" w:cstheme="minorBidi"/>
                <w:bCs w:val="0"/>
                <w:color w:val="auto"/>
                <w:sz w:val="32"/>
                <w:szCs w:val="32"/>
                <w:highlight w:val="yellow"/>
                <w:lang w:eastAsia="zh-CN"/>
              </w:rPr>
            </w:rPrChange>
          </w:rPr>
          <w:t>3</w:t>
        </w:r>
      </w:ins>
      <w:ins w:id="708" w:author="WPS_1675132163" w:date="2024-09-29T15:47:51Z">
        <w:r>
          <w:rPr>
            <w:rFonts w:hint="eastAsia" w:ascii="仿宋_GB2312" w:eastAsia="仿宋_GB2312" w:hAnsiTheme="minorHAnsi" w:cstheme="minorBidi"/>
            <w:bCs w:val="0"/>
            <w:color w:val="auto"/>
            <w:sz w:val="32"/>
            <w:szCs w:val="32"/>
            <w:highlight w:val="none"/>
            <w:lang w:val="en-US" w:eastAsia="zh-CN"/>
            <w:rPrChange w:id="709" w:author="WPS_1675132163" w:date="2024-09-29T15:54:22Z">
              <w:rPr>
                <w:rFonts w:hint="eastAsia" w:ascii="仿宋_GB2312" w:eastAsia="仿宋_GB2312" w:hAnsiTheme="minorHAnsi" w:cstheme="minorBidi"/>
                <w:bCs w:val="0"/>
                <w:color w:val="auto"/>
                <w:sz w:val="32"/>
                <w:szCs w:val="32"/>
                <w:highlight w:val="yellow"/>
                <w:lang w:val="en-US" w:eastAsia="zh-CN"/>
              </w:rPr>
            </w:rPrChange>
          </w:rPr>
          <w:t>66</w:t>
        </w:r>
      </w:ins>
      <w:ins w:id="711" w:author="WPS_1675132163" w:date="2024-09-29T15:47:52Z">
        <w:r>
          <w:rPr>
            <w:rFonts w:hint="eastAsia" w:ascii="仿宋_GB2312" w:eastAsia="仿宋_GB2312" w:hAnsiTheme="minorHAnsi" w:cstheme="minorBidi"/>
            <w:bCs w:val="0"/>
            <w:color w:val="auto"/>
            <w:sz w:val="32"/>
            <w:szCs w:val="32"/>
            <w:highlight w:val="none"/>
            <w:lang w:val="en-US" w:eastAsia="zh-CN"/>
            <w:rPrChange w:id="712" w:author="WPS_1675132163" w:date="2024-09-29T15:54:22Z">
              <w:rPr>
                <w:rFonts w:hint="eastAsia" w:ascii="仿宋_GB2312" w:eastAsia="仿宋_GB2312" w:hAnsiTheme="minorHAnsi" w:cstheme="minorBidi"/>
                <w:bCs w:val="0"/>
                <w:color w:val="auto"/>
                <w:sz w:val="32"/>
                <w:szCs w:val="32"/>
                <w:highlight w:val="yellow"/>
                <w:lang w:val="en-US" w:eastAsia="zh-CN"/>
              </w:rPr>
            </w:rPrChange>
          </w:rPr>
          <w:t>174</w:t>
        </w:r>
      </w:ins>
      <w:ins w:id="714" w:author="Administrator" w:date="2024-08-17T11:47:53Z">
        <w:r>
          <w:rPr>
            <w:rFonts w:hint="eastAsia" w:ascii="仿宋_GB2312" w:eastAsia="仿宋_GB2312" w:hAnsiTheme="minorHAnsi" w:cstheme="minorBidi"/>
            <w:bCs w:val="0"/>
            <w:color w:val="auto"/>
            <w:sz w:val="32"/>
            <w:szCs w:val="32"/>
            <w:highlight w:val="none"/>
            <w:rPrChange w:id="715" w:author="WPS_1675132163" w:date="2024-09-29T15:54:22Z">
              <w:rPr>
                <w:rFonts w:ascii="Times New Roman" w:hAnsi="Times New Roman" w:cs="Times New Roman"/>
                <w:bCs/>
                <w:szCs w:val="32"/>
              </w:rPr>
            </w:rPrChange>
          </w:rPr>
          <w:t>万元，余额占限额比重为</w:t>
        </w:r>
      </w:ins>
      <w:ins w:id="717" w:author="Administrator" w:date="2024-08-17T11:47:53Z">
        <w:del w:id="718" w:author="WPS_1675132163" w:date="2024-09-29T15:48:23Z">
          <w:r>
            <w:rPr>
              <w:rFonts w:hint="default" w:ascii="仿宋_GB2312" w:eastAsia="仿宋_GB2312" w:hAnsiTheme="minorHAnsi" w:cstheme="minorBidi"/>
              <w:bCs w:val="0"/>
              <w:color w:val="auto"/>
              <w:sz w:val="32"/>
              <w:szCs w:val="32"/>
              <w:highlight w:val="none"/>
              <w:rPrChange w:id="719" w:author="WPS_1675132163" w:date="2024-09-29T15:54:22Z">
                <w:rPr>
                  <w:rFonts w:ascii="Times New Roman" w:hAnsi="Times New Roman" w:cs="Times New Roman"/>
                  <w:bCs/>
                  <w:szCs w:val="32"/>
                </w:rPr>
              </w:rPrChange>
            </w:rPr>
            <w:delText>98.37</w:delText>
          </w:r>
        </w:del>
      </w:ins>
      <w:ins w:id="722" w:author="WPS_1675132163" w:date="2024-09-29T15:48:23Z">
        <w:r>
          <w:rPr>
            <w:rFonts w:hint="eastAsia" w:ascii="仿宋_GB2312" w:eastAsia="仿宋_GB2312" w:hAnsiTheme="minorHAnsi" w:cstheme="minorBidi"/>
            <w:bCs w:val="0"/>
            <w:color w:val="auto"/>
            <w:sz w:val="32"/>
            <w:szCs w:val="32"/>
            <w:highlight w:val="none"/>
            <w:lang w:eastAsia="zh-CN"/>
            <w:rPrChange w:id="723" w:author="WPS_1675132163" w:date="2024-09-29T15:54:22Z">
              <w:rPr>
                <w:rFonts w:hint="eastAsia" w:ascii="仿宋_GB2312" w:eastAsia="仿宋_GB2312" w:hAnsiTheme="minorHAnsi" w:cstheme="minorBidi"/>
                <w:bCs w:val="0"/>
                <w:color w:val="auto"/>
                <w:sz w:val="32"/>
                <w:szCs w:val="32"/>
                <w:highlight w:val="yellow"/>
                <w:lang w:eastAsia="zh-CN"/>
              </w:rPr>
            </w:rPrChange>
          </w:rPr>
          <w:t>9</w:t>
        </w:r>
      </w:ins>
      <w:ins w:id="725" w:author="WPS_1675132163" w:date="2024-09-29T15:48:23Z">
        <w:r>
          <w:rPr>
            <w:rFonts w:hint="eastAsia" w:ascii="仿宋_GB2312" w:eastAsia="仿宋_GB2312" w:hAnsiTheme="minorHAnsi" w:cstheme="minorBidi"/>
            <w:bCs w:val="0"/>
            <w:color w:val="auto"/>
            <w:sz w:val="32"/>
            <w:szCs w:val="32"/>
            <w:highlight w:val="none"/>
            <w:lang w:val="en-US" w:eastAsia="zh-CN"/>
            <w:rPrChange w:id="726" w:author="WPS_1675132163" w:date="2024-09-29T15:54:22Z">
              <w:rPr>
                <w:rFonts w:hint="eastAsia" w:ascii="仿宋_GB2312" w:eastAsia="仿宋_GB2312" w:hAnsiTheme="minorHAnsi" w:cstheme="minorBidi"/>
                <w:bCs w:val="0"/>
                <w:color w:val="auto"/>
                <w:sz w:val="32"/>
                <w:szCs w:val="32"/>
                <w:highlight w:val="yellow"/>
                <w:lang w:val="en-US" w:eastAsia="zh-CN"/>
              </w:rPr>
            </w:rPrChange>
          </w:rPr>
          <w:t>9.4</w:t>
        </w:r>
      </w:ins>
      <w:ins w:id="728" w:author="Administrator" w:date="2024-08-17T11:47:53Z">
        <w:r>
          <w:rPr>
            <w:rFonts w:hint="eastAsia" w:ascii="仿宋_GB2312" w:eastAsia="仿宋_GB2312" w:hAnsiTheme="minorHAnsi" w:cstheme="minorBidi"/>
            <w:bCs w:val="0"/>
            <w:color w:val="auto"/>
            <w:sz w:val="32"/>
            <w:szCs w:val="32"/>
            <w:highlight w:val="none"/>
            <w:rPrChange w:id="729" w:author="WPS_1675132163" w:date="2024-09-29T15:54:22Z">
              <w:rPr>
                <w:rFonts w:ascii="Times New Roman" w:hAnsi="Times New Roman" w:cs="Times New Roman"/>
                <w:bCs/>
                <w:szCs w:val="32"/>
              </w:rPr>
            </w:rPrChange>
          </w:rPr>
          <w:t>%。</w:t>
        </w:r>
      </w:ins>
    </w:p>
    <w:p w14:paraId="133C3C71">
      <w:pPr>
        <w:pStyle w:val="5"/>
        <w:pBdr>
          <w:bottom w:val="single" w:color="FFFFFF" w:sz="8" w:space="31"/>
        </w:pBdr>
        <w:shd w:val="clear" w:color="auto" w:fill="FFFFFF"/>
        <w:spacing w:line="560" w:lineRule="exact"/>
        <w:ind w:firstLine="640" w:firstLineChars="200"/>
        <w:rPr>
          <w:ins w:id="731" w:author="Administrator" w:date="2024-08-17T11:47:53Z"/>
          <w:rFonts w:hint="eastAsia" w:ascii="仿宋_GB2312" w:eastAsia="仿宋_GB2312" w:hAnsiTheme="minorHAnsi" w:cstheme="minorBidi"/>
          <w:sz w:val="32"/>
          <w:szCs w:val="32"/>
          <w:highlight w:val="none"/>
          <w:rPrChange w:id="732" w:author="WPS_1675132163" w:date="2024-09-29T15:54:22Z">
            <w:rPr>
              <w:ins w:id="733" w:author="Administrator" w:date="2024-08-17T11:47:53Z"/>
              <w:rFonts w:ascii="Times New Roman" w:hAnsi="Times New Roman" w:eastAsia="楷体_GB2312" w:cs="Times New Roman"/>
              <w:szCs w:val="32"/>
            </w:rPr>
          </w:rPrChange>
        </w:rPr>
      </w:pPr>
      <w:ins w:id="734" w:author="Administrator" w:date="2024-08-17T11:47:53Z">
        <w:r>
          <w:rPr>
            <w:rFonts w:hint="eastAsia" w:ascii="仿宋_GB2312" w:eastAsia="仿宋_GB2312" w:hAnsiTheme="minorHAnsi" w:cstheme="minorBidi"/>
            <w:sz w:val="32"/>
            <w:szCs w:val="32"/>
            <w:highlight w:val="none"/>
            <w:rPrChange w:id="735" w:author="WPS_1675132163" w:date="2024-09-29T15:54:22Z">
              <w:rPr>
                <w:rFonts w:ascii="Times New Roman" w:hAnsi="Times New Roman" w:eastAsia="楷体_GB2312" w:cs="Times New Roman"/>
                <w:szCs w:val="32"/>
              </w:rPr>
            </w:rPrChange>
          </w:rPr>
          <w:t>（二）2023年债务还本付息情况</w:t>
        </w:r>
      </w:ins>
    </w:p>
    <w:p w14:paraId="05476827">
      <w:pPr>
        <w:pStyle w:val="5"/>
        <w:pBdr>
          <w:bottom w:val="single" w:color="FFFFFF" w:sz="8" w:space="31"/>
        </w:pBdr>
        <w:shd w:val="clear" w:color="auto" w:fill="FFFFFF"/>
        <w:spacing w:line="560" w:lineRule="exact"/>
        <w:ind w:firstLine="640" w:firstLineChars="200"/>
        <w:rPr>
          <w:ins w:id="737" w:author="Administrator" w:date="2024-08-17T11:47:53Z"/>
          <w:rFonts w:hint="eastAsia" w:ascii="仿宋_GB2312" w:eastAsia="仿宋_GB2312" w:hAnsiTheme="minorHAnsi" w:cstheme="minorBidi"/>
          <w:bCs w:val="0"/>
          <w:sz w:val="32"/>
          <w:szCs w:val="32"/>
          <w:highlight w:val="none"/>
          <w:rPrChange w:id="738" w:author="WPS_1675132163" w:date="2024-09-29T15:54:22Z">
            <w:rPr>
              <w:ins w:id="739" w:author="Administrator" w:date="2024-08-17T11:47:53Z"/>
              <w:rFonts w:ascii="Times New Roman" w:hAnsi="Times New Roman" w:cs="Times New Roman"/>
              <w:bCs/>
              <w:szCs w:val="32"/>
            </w:rPr>
          </w:rPrChange>
        </w:rPr>
      </w:pPr>
      <w:ins w:id="740" w:author="Administrator" w:date="2024-08-17T11:47:53Z">
        <w:r>
          <w:rPr>
            <w:rFonts w:hint="eastAsia" w:ascii="仿宋_GB2312" w:eastAsia="仿宋_GB2312" w:hAnsiTheme="minorHAnsi" w:cstheme="minorBidi"/>
            <w:bCs w:val="0"/>
            <w:sz w:val="32"/>
            <w:szCs w:val="32"/>
            <w:highlight w:val="none"/>
            <w:rPrChange w:id="741" w:author="WPS_1675132163" w:date="2024-09-29T15:54:22Z">
              <w:rPr>
                <w:rFonts w:ascii="Times New Roman" w:hAnsi="Times New Roman" w:cs="Times New Roman"/>
                <w:bCs/>
                <w:szCs w:val="32"/>
              </w:rPr>
            </w:rPrChange>
          </w:rPr>
          <w:t>2023年通过湖南省财政厅发行债券14435</w:t>
        </w:r>
      </w:ins>
      <w:ins w:id="743" w:author="WPS_1675132163" w:date="2024-09-29T15:54:14Z">
        <w:r>
          <w:rPr>
            <w:rFonts w:hint="eastAsia" w:ascii="仿宋_GB2312" w:eastAsia="仿宋_GB2312" w:hAnsiTheme="minorHAnsi" w:cstheme="minorBidi"/>
            <w:bCs w:val="0"/>
            <w:sz w:val="32"/>
            <w:szCs w:val="32"/>
            <w:highlight w:val="none"/>
            <w:lang w:val="en-US" w:eastAsia="zh-CN"/>
            <w:rPrChange w:id="744" w:author="WPS_1675132163" w:date="2024-09-29T15:54:22Z">
              <w:rPr>
                <w:rFonts w:hint="eastAsia" w:ascii="仿宋_GB2312" w:eastAsia="仿宋_GB2312" w:hAnsiTheme="minorHAnsi" w:cstheme="minorBidi"/>
                <w:bCs w:val="0"/>
                <w:sz w:val="32"/>
                <w:szCs w:val="32"/>
                <w:lang w:val="en-US" w:eastAsia="zh-CN"/>
              </w:rPr>
            </w:rPrChange>
          </w:rPr>
          <w:t>4</w:t>
        </w:r>
      </w:ins>
      <w:ins w:id="746" w:author="Administrator" w:date="2024-08-17T11:47:53Z">
        <w:del w:id="747" w:author="WPS_1675132163" w:date="2024-09-29T15:54:14Z">
          <w:r>
            <w:rPr>
              <w:rFonts w:hint="eastAsia" w:ascii="仿宋_GB2312" w:eastAsia="仿宋_GB2312" w:hAnsiTheme="minorHAnsi" w:cstheme="minorBidi"/>
              <w:bCs w:val="0"/>
              <w:sz w:val="32"/>
              <w:szCs w:val="32"/>
              <w:highlight w:val="none"/>
              <w:rPrChange w:id="748" w:author="WPS_1675132163" w:date="2024-09-29T15:54:22Z">
                <w:rPr>
                  <w:rFonts w:ascii="Times New Roman" w:hAnsi="Times New Roman" w:cs="Times New Roman"/>
                  <w:bCs/>
                  <w:szCs w:val="32"/>
                </w:rPr>
              </w:rPrChange>
            </w:rPr>
            <w:delText>2</w:delText>
          </w:r>
        </w:del>
      </w:ins>
      <w:ins w:id="751" w:author="Administrator" w:date="2024-08-17T11:47:53Z">
        <w:r>
          <w:rPr>
            <w:rFonts w:hint="eastAsia" w:ascii="仿宋_GB2312" w:eastAsia="仿宋_GB2312" w:hAnsiTheme="minorHAnsi" w:cstheme="minorBidi"/>
            <w:bCs w:val="0"/>
            <w:sz w:val="32"/>
            <w:szCs w:val="32"/>
            <w:highlight w:val="none"/>
            <w:rPrChange w:id="752" w:author="WPS_1675132163" w:date="2024-09-29T15:54:22Z">
              <w:rPr>
                <w:rFonts w:ascii="Times New Roman" w:hAnsi="Times New Roman" w:cs="Times New Roman"/>
                <w:bCs/>
                <w:szCs w:val="32"/>
              </w:rPr>
            </w:rPrChange>
          </w:rPr>
          <w:t>万元（其中：新增一般债券1203</w:t>
        </w:r>
      </w:ins>
      <w:ins w:id="754" w:author="WPS_1675132163" w:date="2024-09-29T15:51:43Z">
        <w:r>
          <w:rPr>
            <w:rFonts w:hint="eastAsia" w:ascii="仿宋_GB2312" w:eastAsia="仿宋_GB2312" w:hAnsiTheme="minorHAnsi" w:cstheme="minorBidi"/>
            <w:bCs w:val="0"/>
            <w:sz w:val="32"/>
            <w:szCs w:val="32"/>
            <w:highlight w:val="none"/>
            <w:lang w:val="en-US" w:eastAsia="zh-CN"/>
            <w:rPrChange w:id="755" w:author="WPS_1675132163" w:date="2024-09-29T15:54:22Z">
              <w:rPr>
                <w:rFonts w:hint="eastAsia" w:ascii="仿宋_GB2312" w:eastAsia="仿宋_GB2312" w:hAnsiTheme="minorHAnsi" w:cstheme="minorBidi"/>
                <w:bCs w:val="0"/>
                <w:sz w:val="32"/>
                <w:szCs w:val="32"/>
                <w:lang w:val="en-US" w:eastAsia="zh-CN"/>
              </w:rPr>
            </w:rPrChange>
          </w:rPr>
          <w:t>3</w:t>
        </w:r>
      </w:ins>
      <w:ins w:id="757" w:author="Administrator" w:date="2024-08-17T11:47:53Z">
        <w:del w:id="758" w:author="WPS_1675132163" w:date="2024-09-29T15:51:42Z">
          <w:r>
            <w:rPr>
              <w:rFonts w:hint="eastAsia" w:ascii="仿宋_GB2312" w:eastAsia="仿宋_GB2312" w:hAnsiTheme="minorHAnsi" w:cstheme="minorBidi"/>
              <w:bCs w:val="0"/>
              <w:sz w:val="32"/>
              <w:szCs w:val="32"/>
              <w:highlight w:val="none"/>
              <w:rPrChange w:id="759" w:author="WPS_1675132163" w:date="2024-09-29T15:54:22Z">
                <w:rPr>
                  <w:rFonts w:ascii="Times New Roman" w:hAnsi="Times New Roman" w:cs="Times New Roman"/>
                  <w:bCs/>
                  <w:szCs w:val="32"/>
                </w:rPr>
              </w:rPrChange>
            </w:rPr>
            <w:delText>2</w:delText>
          </w:r>
        </w:del>
      </w:ins>
      <w:ins w:id="762" w:author="Administrator" w:date="2024-08-17T11:47:53Z">
        <w:r>
          <w:rPr>
            <w:rFonts w:hint="eastAsia" w:ascii="仿宋_GB2312" w:eastAsia="仿宋_GB2312" w:hAnsiTheme="minorHAnsi" w:cstheme="minorBidi"/>
            <w:bCs w:val="0"/>
            <w:sz w:val="32"/>
            <w:szCs w:val="32"/>
            <w:highlight w:val="none"/>
            <w:rPrChange w:id="763" w:author="WPS_1675132163" w:date="2024-09-29T15:54:22Z">
              <w:rPr>
                <w:rFonts w:ascii="Times New Roman" w:hAnsi="Times New Roman" w:cs="Times New Roman"/>
                <w:bCs/>
                <w:szCs w:val="32"/>
              </w:rPr>
            </w:rPrChange>
          </w:rPr>
          <w:t>万元、新增专项债券117300万元、国际组织借款收入7万元、再融资一般债券721</w:t>
        </w:r>
      </w:ins>
      <w:ins w:id="765" w:author="WPS_1675132163" w:date="2024-09-29T15:51:30Z">
        <w:r>
          <w:rPr>
            <w:rFonts w:hint="eastAsia" w:ascii="仿宋_GB2312" w:eastAsia="仿宋_GB2312" w:hAnsiTheme="minorHAnsi" w:cstheme="minorBidi"/>
            <w:bCs w:val="0"/>
            <w:sz w:val="32"/>
            <w:szCs w:val="32"/>
            <w:highlight w:val="none"/>
            <w:lang w:val="en-US" w:eastAsia="zh-CN"/>
            <w:rPrChange w:id="766" w:author="WPS_1675132163" w:date="2024-09-29T15:54:22Z">
              <w:rPr>
                <w:rFonts w:hint="eastAsia" w:ascii="仿宋_GB2312" w:eastAsia="仿宋_GB2312" w:hAnsiTheme="minorHAnsi" w:cstheme="minorBidi"/>
                <w:bCs w:val="0"/>
                <w:sz w:val="32"/>
                <w:szCs w:val="32"/>
                <w:lang w:val="en-US" w:eastAsia="zh-CN"/>
              </w:rPr>
            </w:rPrChange>
          </w:rPr>
          <w:t>4</w:t>
        </w:r>
      </w:ins>
      <w:ins w:id="768" w:author="Administrator" w:date="2024-08-17T11:47:53Z">
        <w:del w:id="769" w:author="WPS_1675132163" w:date="2024-09-29T15:51:30Z">
          <w:r>
            <w:rPr>
              <w:rFonts w:hint="eastAsia" w:ascii="仿宋_GB2312" w:eastAsia="仿宋_GB2312" w:hAnsiTheme="minorHAnsi" w:cstheme="minorBidi"/>
              <w:bCs w:val="0"/>
              <w:sz w:val="32"/>
              <w:szCs w:val="32"/>
              <w:highlight w:val="none"/>
              <w:rPrChange w:id="770" w:author="WPS_1675132163" w:date="2024-09-29T15:54:22Z">
                <w:rPr>
                  <w:rFonts w:ascii="Times New Roman" w:hAnsi="Times New Roman" w:cs="Times New Roman"/>
                  <w:bCs/>
                  <w:szCs w:val="32"/>
                </w:rPr>
              </w:rPrChange>
            </w:rPr>
            <w:delText>3</w:delText>
          </w:r>
        </w:del>
      </w:ins>
      <w:ins w:id="773" w:author="Administrator" w:date="2024-08-17T11:47:53Z">
        <w:r>
          <w:rPr>
            <w:rFonts w:hint="eastAsia" w:ascii="仿宋_GB2312" w:eastAsia="仿宋_GB2312" w:hAnsiTheme="minorHAnsi" w:cstheme="minorBidi"/>
            <w:bCs w:val="0"/>
            <w:sz w:val="32"/>
            <w:szCs w:val="32"/>
            <w:highlight w:val="none"/>
            <w:rPrChange w:id="774" w:author="WPS_1675132163" w:date="2024-09-29T15:54:22Z">
              <w:rPr>
                <w:rFonts w:ascii="Times New Roman" w:hAnsi="Times New Roman" w:cs="Times New Roman"/>
                <w:bCs/>
                <w:szCs w:val="32"/>
              </w:rPr>
            </w:rPrChange>
          </w:rPr>
          <w:t>万元、再融资专项债券7800万元）。</w:t>
        </w:r>
      </w:ins>
      <w:ins w:id="776" w:author="Administrator" w:date="2024-08-17T11:47:53Z">
        <w:r>
          <w:rPr>
            <w:rFonts w:hint="eastAsia" w:ascii="仿宋_GB2312" w:eastAsia="仿宋_GB2312" w:hAnsiTheme="minorHAnsi" w:cstheme="minorBidi"/>
            <w:sz w:val="32"/>
            <w:szCs w:val="32"/>
            <w:highlight w:val="none"/>
            <w:rPrChange w:id="777" w:author="WPS_1675132163" w:date="2024-09-29T15:54:22Z">
              <w:rPr>
                <w:rFonts w:ascii="Times New Roman" w:hAnsi="Times New Roman" w:eastAsia="仿宋_GB2312" w:cs="Times New Roman"/>
                <w:szCs w:val="32"/>
              </w:rPr>
            </w:rPrChange>
          </w:rPr>
          <w:t>2023年共归还到期债券本金1501</w:t>
        </w:r>
      </w:ins>
      <w:ins w:id="779" w:author="WPS_1675132163" w:date="2024-09-29T15:48:39Z">
        <w:r>
          <w:rPr>
            <w:rFonts w:hint="eastAsia" w:ascii="仿宋_GB2312" w:eastAsia="仿宋_GB2312" w:hAnsiTheme="minorHAnsi" w:cstheme="minorBidi"/>
            <w:sz w:val="32"/>
            <w:szCs w:val="32"/>
            <w:highlight w:val="none"/>
            <w:lang w:val="en-US" w:eastAsia="zh-CN"/>
            <w:rPrChange w:id="780" w:author="WPS_1675132163" w:date="2024-09-29T15:54:22Z">
              <w:rPr>
                <w:rFonts w:hint="eastAsia" w:ascii="仿宋_GB2312" w:eastAsia="仿宋_GB2312" w:hAnsiTheme="minorHAnsi" w:cstheme="minorBidi"/>
                <w:sz w:val="32"/>
                <w:szCs w:val="32"/>
                <w:highlight w:val="yellow"/>
                <w:lang w:val="en-US" w:eastAsia="zh-CN"/>
              </w:rPr>
            </w:rPrChange>
          </w:rPr>
          <w:t>4</w:t>
        </w:r>
      </w:ins>
      <w:ins w:id="782" w:author="Administrator" w:date="2024-08-17T11:47:53Z">
        <w:del w:id="783" w:author="WPS_1675132163" w:date="2024-09-29T15:48:38Z">
          <w:r>
            <w:rPr>
              <w:rFonts w:hint="eastAsia" w:ascii="仿宋_GB2312" w:eastAsia="仿宋_GB2312" w:hAnsiTheme="minorHAnsi" w:cstheme="minorBidi"/>
              <w:sz w:val="32"/>
              <w:szCs w:val="32"/>
              <w:highlight w:val="none"/>
              <w:rPrChange w:id="784" w:author="WPS_1675132163" w:date="2024-09-29T15:54:22Z">
                <w:rPr>
                  <w:rFonts w:ascii="Times New Roman" w:hAnsi="Times New Roman" w:eastAsia="仿宋_GB2312" w:cs="Times New Roman"/>
                  <w:szCs w:val="32"/>
                </w:rPr>
              </w:rPrChange>
            </w:rPr>
            <w:delText>3</w:delText>
          </w:r>
        </w:del>
      </w:ins>
      <w:ins w:id="787" w:author="Administrator" w:date="2024-08-17T11:47:53Z">
        <w:r>
          <w:rPr>
            <w:rFonts w:hint="eastAsia" w:ascii="仿宋_GB2312" w:eastAsia="仿宋_GB2312" w:hAnsiTheme="minorHAnsi" w:cstheme="minorBidi"/>
            <w:sz w:val="32"/>
            <w:szCs w:val="32"/>
            <w:highlight w:val="none"/>
            <w:rPrChange w:id="788" w:author="WPS_1675132163" w:date="2024-09-29T15:54:22Z">
              <w:rPr>
                <w:rFonts w:ascii="Times New Roman" w:hAnsi="Times New Roman" w:eastAsia="仿宋_GB2312" w:cs="Times New Roman"/>
                <w:szCs w:val="32"/>
              </w:rPr>
            </w:rPrChange>
          </w:rPr>
          <w:t>万元，</w:t>
        </w:r>
      </w:ins>
      <w:ins w:id="790" w:author="Administrator" w:date="2024-08-17T11:47:53Z">
        <w:r>
          <w:rPr>
            <w:rFonts w:hint="eastAsia" w:ascii="仿宋_GB2312" w:eastAsia="仿宋_GB2312" w:hAnsiTheme="minorHAnsi" w:cstheme="minorBidi"/>
            <w:sz w:val="32"/>
            <w:szCs w:val="32"/>
            <w:highlight w:val="none"/>
            <w:rPrChange w:id="791" w:author="WPS_1675132163" w:date="2024-09-29T15:54:22Z">
              <w:rPr>
                <w:rFonts w:ascii="Times New Roman" w:hAnsi="Times New Roman" w:eastAsia="仿宋_GB2312" w:cs="Times New Roman"/>
                <w:szCs w:val="32"/>
              </w:rPr>
            </w:rPrChange>
          </w:rPr>
          <w:t>按期支付政府债券利息15866万元，当年到期的债券本金及利息归还完毕。</w:t>
        </w:r>
      </w:ins>
    </w:p>
    <w:p w14:paraId="01D23C4D">
      <w:pPr>
        <w:keepNext w:val="0"/>
        <w:keepLines w:val="0"/>
        <w:pageBreakBefore w:val="0"/>
        <w:widowControl w:val="0"/>
        <w:pBdr>
          <w:bottom w:val="single" w:color="FFFFFF" w:sz="8" w:space="31"/>
        </w:pBdr>
        <w:shd w:val="clear" w:color="auto" w:fill="FFFFFF"/>
        <w:kinsoku/>
        <w:wordWrap/>
        <w:overflowPunct/>
        <w:topLinePunct w:val="0"/>
        <w:autoSpaceDE/>
        <w:autoSpaceDN/>
        <w:bidi w:val="0"/>
        <w:adjustRightInd/>
        <w:snapToGrid/>
        <w:spacing w:line="560" w:lineRule="exact"/>
        <w:ind w:firstLine="640" w:firstLineChars="200"/>
        <w:textAlignment w:val="auto"/>
        <w:rPr>
          <w:del w:id="793" w:author="Administrator" w:date="2024-08-17T11:47:53Z"/>
          <w:rFonts w:hint="eastAsia" w:ascii="仿宋_GB2312" w:hAnsi="仿宋_GB2312" w:eastAsia="仿宋_GB2312" w:cs="仿宋_GB2312"/>
          <w:sz w:val="32"/>
        </w:rPr>
      </w:pPr>
      <w:del w:id="794" w:author="Administrator" w:date="2024-08-17T11:47:53Z">
        <w:r>
          <w:rPr>
            <w:rFonts w:hint="eastAsia" w:ascii="仿宋_GB2312" w:hAnsi="仿宋_GB2312" w:eastAsia="仿宋_GB2312" w:cs="仿宋_GB2312"/>
            <w:sz w:val="32"/>
          </w:rPr>
          <w:delText>(一)202</w:delText>
        </w:r>
      </w:del>
      <w:del w:id="795" w:author="Administrator" w:date="2024-08-17T11:47:53Z">
        <w:r>
          <w:rPr>
            <w:rFonts w:hint="eastAsia" w:ascii="仿宋_GB2312" w:hAnsi="仿宋_GB2312" w:eastAsia="仿宋_GB2312" w:cs="仿宋_GB2312"/>
            <w:sz w:val="32"/>
            <w:lang w:val="en-US" w:eastAsia="zh-CN"/>
          </w:rPr>
          <w:delText>2</w:delText>
        </w:r>
      </w:del>
      <w:del w:id="796" w:author="Administrator" w:date="2024-08-17T11:47:53Z">
        <w:r>
          <w:rPr>
            <w:rFonts w:hint="eastAsia" w:ascii="仿宋_GB2312" w:hAnsi="仿宋_GB2312" w:eastAsia="仿宋_GB2312" w:cs="仿宋_GB2312"/>
            <w:sz w:val="32"/>
          </w:rPr>
          <w:delText>年底债务基本情况</w:delText>
        </w:r>
      </w:del>
    </w:p>
    <w:p w14:paraId="0B12DA7C">
      <w:pPr>
        <w:keepNext w:val="0"/>
        <w:keepLines w:val="0"/>
        <w:pageBreakBefore w:val="0"/>
        <w:widowControl w:val="0"/>
        <w:pBdr>
          <w:bottom w:val="single" w:color="FFFFFF" w:sz="8" w:space="31"/>
        </w:pBdr>
        <w:shd w:val="clear" w:color="auto" w:fill="FFFFFF"/>
        <w:kinsoku/>
        <w:wordWrap/>
        <w:overflowPunct/>
        <w:topLinePunct w:val="0"/>
        <w:autoSpaceDE/>
        <w:autoSpaceDN/>
        <w:bidi w:val="0"/>
        <w:adjustRightInd/>
        <w:snapToGrid/>
        <w:spacing w:line="560" w:lineRule="exact"/>
        <w:ind w:firstLine="640" w:firstLineChars="200"/>
        <w:textAlignment w:val="auto"/>
        <w:rPr>
          <w:del w:id="797" w:author="Administrator" w:date="2024-08-17T11:47:53Z"/>
          <w:rFonts w:hint="eastAsia" w:ascii="仿宋_GB2312" w:hAnsi="仿宋_GB2312" w:eastAsia="仿宋_GB2312" w:cs="仿宋_GB2312"/>
          <w:sz w:val="32"/>
        </w:rPr>
      </w:pPr>
      <w:del w:id="798" w:author="Administrator" w:date="2024-08-17T11:47:53Z">
        <w:r>
          <w:rPr>
            <w:rFonts w:hint="eastAsia" w:ascii="仿宋_GB2312" w:hAnsi="仿宋_GB2312" w:eastAsia="仿宋_GB2312" w:cs="仿宋_GB2312"/>
            <w:sz w:val="32"/>
          </w:rPr>
          <w:delText>截止202</w:delText>
        </w:r>
      </w:del>
      <w:del w:id="799" w:author="Administrator" w:date="2024-08-17T11:47:53Z">
        <w:r>
          <w:rPr>
            <w:rFonts w:hint="eastAsia" w:ascii="仿宋_GB2312" w:hAnsi="仿宋_GB2312" w:eastAsia="仿宋_GB2312" w:cs="仿宋_GB2312"/>
            <w:sz w:val="32"/>
            <w:lang w:val="en-US" w:eastAsia="zh-CN"/>
          </w:rPr>
          <w:delText>2</w:delText>
        </w:r>
      </w:del>
      <w:del w:id="800" w:author="Administrator" w:date="2024-08-17T11:47:53Z">
        <w:r>
          <w:rPr>
            <w:rFonts w:hint="eastAsia" w:ascii="仿宋_GB2312" w:hAnsi="仿宋_GB2312" w:eastAsia="仿宋_GB2312" w:cs="仿宋_GB2312"/>
            <w:sz w:val="32"/>
          </w:rPr>
          <w:delText>年12月底，我县政府性债务余额为36.8亿元，主要为湖南省政府债券。按资金用途分：一般债券18.37亿元、专项债券18.43亿元；按债券发行时间分：2014年以前0.1亿元、2015年1.83亿元、2016年1.71亿元、2017年5.83亿元、2018年2.95亿元、2019年8.33亿元、2021年9.28亿元；按债券到期时间分：2022年4.91亿元、2023年1.5亿元、2024年4.43亿元、2025年1.58亿元、2026年3.42亿元、2028年0.06亿元、2029年1.24亿元、2030年3.39亿元、2031年5.2亿元、2033年及以后年度11.08亿元。</w:delText>
        </w:r>
      </w:del>
    </w:p>
    <w:p w14:paraId="0F07309B">
      <w:pPr>
        <w:keepNext w:val="0"/>
        <w:keepLines w:val="0"/>
        <w:pageBreakBefore w:val="0"/>
        <w:widowControl w:val="0"/>
        <w:pBdr>
          <w:bottom w:val="single" w:color="FFFFFF" w:sz="8" w:space="31"/>
        </w:pBdr>
        <w:shd w:val="clear" w:color="auto" w:fill="FFFFFF"/>
        <w:kinsoku/>
        <w:wordWrap/>
        <w:overflowPunct/>
        <w:topLinePunct w:val="0"/>
        <w:autoSpaceDE/>
        <w:autoSpaceDN/>
        <w:bidi w:val="0"/>
        <w:adjustRightInd/>
        <w:snapToGrid/>
        <w:spacing w:line="560" w:lineRule="exact"/>
        <w:ind w:firstLine="640" w:firstLineChars="200"/>
        <w:textAlignment w:val="auto"/>
        <w:rPr>
          <w:del w:id="801" w:author="Administrator" w:date="2024-08-17T11:47:53Z"/>
          <w:rFonts w:hint="eastAsia" w:ascii="仿宋_GB2312" w:hAnsi="仿宋_GB2312" w:eastAsia="仿宋_GB2312" w:cs="仿宋_GB2312"/>
          <w:sz w:val="32"/>
          <w:szCs w:val="32"/>
        </w:rPr>
      </w:pPr>
      <w:del w:id="802" w:author="Administrator" w:date="2024-08-17T11:47:53Z">
        <w:r>
          <w:rPr>
            <w:rFonts w:hint="eastAsia" w:ascii="仿宋_GB2312" w:hAnsi="仿宋_GB2312" w:eastAsia="仿宋_GB2312" w:cs="仿宋_GB2312"/>
            <w:sz w:val="32"/>
            <w:szCs w:val="32"/>
          </w:rPr>
          <w:delText>（二）202</w:delText>
        </w:r>
      </w:del>
      <w:del w:id="803" w:author="Administrator" w:date="2024-08-17T11:47:53Z">
        <w:r>
          <w:rPr>
            <w:rFonts w:hint="eastAsia" w:ascii="仿宋_GB2312" w:hAnsi="仿宋_GB2312" w:eastAsia="仿宋_GB2312" w:cs="仿宋_GB2312"/>
            <w:sz w:val="32"/>
            <w:szCs w:val="32"/>
            <w:lang w:val="en-US" w:eastAsia="zh-CN"/>
          </w:rPr>
          <w:delText>2</w:delText>
        </w:r>
      </w:del>
      <w:del w:id="804" w:author="Administrator" w:date="2024-08-17T11:47:53Z">
        <w:r>
          <w:rPr>
            <w:rFonts w:hint="eastAsia" w:ascii="仿宋_GB2312" w:hAnsi="仿宋_GB2312" w:eastAsia="仿宋_GB2312" w:cs="仿宋_GB2312"/>
            <w:sz w:val="32"/>
            <w:szCs w:val="32"/>
          </w:rPr>
          <w:delText>年债务还本付息情况</w:delText>
        </w:r>
      </w:del>
    </w:p>
    <w:p w14:paraId="04F76CA2">
      <w:pPr>
        <w:keepNext w:val="0"/>
        <w:keepLines w:val="0"/>
        <w:pageBreakBefore w:val="0"/>
        <w:widowControl w:val="0"/>
        <w:pBdr>
          <w:bottom w:val="single" w:color="FFFFFF" w:sz="8" w:space="31"/>
        </w:pBdr>
        <w:shd w:val="clear" w:color="auto" w:fill="FFFFFF"/>
        <w:kinsoku/>
        <w:wordWrap/>
        <w:overflowPunct/>
        <w:topLinePunct w:val="0"/>
        <w:autoSpaceDE/>
        <w:autoSpaceDN/>
        <w:bidi w:val="0"/>
        <w:adjustRightInd/>
        <w:snapToGrid/>
        <w:spacing w:line="560" w:lineRule="exact"/>
        <w:ind w:firstLine="640" w:firstLineChars="200"/>
        <w:textAlignment w:val="auto"/>
        <w:rPr>
          <w:del w:id="805" w:author="Administrator" w:date="2024-08-17T11:47:53Z"/>
          <w:rFonts w:hint="eastAsia" w:ascii="仿宋_GB2312" w:hAnsi="仿宋_GB2312" w:eastAsia="仿宋_GB2312" w:cs="仿宋_GB2312"/>
          <w:sz w:val="32"/>
        </w:rPr>
      </w:pPr>
      <w:del w:id="806" w:author="Administrator" w:date="2024-08-17T11:47:53Z">
        <w:r>
          <w:rPr>
            <w:rFonts w:hint="eastAsia" w:ascii="仿宋_GB2312" w:hAnsi="仿宋_GB2312" w:eastAsia="仿宋_GB2312" w:cs="仿宋_GB2312"/>
            <w:color w:val="auto"/>
            <w:sz w:val="32"/>
          </w:rPr>
          <w:delText>202</w:delText>
        </w:r>
      </w:del>
      <w:del w:id="807" w:author="Administrator" w:date="2024-08-17T11:47:53Z">
        <w:r>
          <w:rPr>
            <w:rFonts w:hint="eastAsia" w:ascii="仿宋_GB2312" w:hAnsi="仿宋_GB2312" w:eastAsia="仿宋_GB2312" w:cs="仿宋_GB2312"/>
            <w:color w:val="auto"/>
            <w:sz w:val="32"/>
            <w:lang w:val="en-US" w:eastAsia="zh-CN"/>
          </w:rPr>
          <w:delText>2</w:delText>
        </w:r>
      </w:del>
      <w:del w:id="808" w:author="Administrator" w:date="2024-08-17T11:47:53Z">
        <w:r>
          <w:rPr>
            <w:rFonts w:hint="eastAsia" w:ascii="仿宋_GB2312" w:hAnsi="仿宋_GB2312" w:eastAsia="仿宋_GB2312" w:cs="仿宋_GB2312"/>
            <w:color w:val="auto"/>
            <w:sz w:val="32"/>
          </w:rPr>
          <w:delText>年通过湖南省政府发行债券</w:delText>
        </w:r>
      </w:del>
      <w:del w:id="809" w:author="Administrator" w:date="2024-08-17T11:47:53Z">
        <w:r>
          <w:rPr>
            <w:rFonts w:hint="eastAsia" w:ascii="仿宋_GB2312" w:hAnsi="仿宋_GB2312" w:eastAsia="仿宋_GB2312" w:cs="仿宋_GB2312"/>
            <w:color w:val="auto"/>
            <w:sz w:val="32"/>
            <w:lang w:val="en-US" w:eastAsia="zh-CN"/>
          </w:rPr>
          <w:delText>13.01</w:delText>
        </w:r>
      </w:del>
      <w:del w:id="810" w:author="Administrator" w:date="2024-08-17T11:47:53Z">
        <w:r>
          <w:rPr>
            <w:rFonts w:hint="eastAsia" w:ascii="仿宋_GB2312" w:hAnsi="仿宋_GB2312" w:eastAsia="仿宋_GB2312" w:cs="仿宋_GB2312"/>
            <w:color w:val="auto"/>
            <w:sz w:val="32"/>
          </w:rPr>
          <w:delText>亿元（其中：新增一般债券</w:delText>
        </w:r>
      </w:del>
      <w:del w:id="811" w:author="Administrator" w:date="2024-08-17T11:47:53Z">
        <w:r>
          <w:rPr>
            <w:rFonts w:hint="eastAsia" w:ascii="仿宋_GB2312" w:hAnsi="仿宋_GB2312" w:eastAsia="仿宋_GB2312" w:cs="仿宋_GB2312"/>
            <w:color w:val="auto"/>
            <w:sz w:val="32"/>
            <w:lang w:val="en-US" w:eastAsia="zh-CN"/>
          </w:rPr>
          <w:delText>1.45</w:delText>
        </w:r>
      </w:del>
      <w:del w:id="812" w:author="Administrator" w:date="2024-08-17T11:47:53Z">
        <w:r>
          <w:rPr>
            <w:rFonts w:hint="eastAsia" w:ascii="仿宋_GB2312" w:hAnsi="仿宋_GB2312" w:eastAsia="仿宋_GB2312" w:cs="仿宋_GB2312"/>
            <w:color w:val="auto"/>
            <w:sz w:val="32"/>
          </w:rPr>
          <w:delText>亿元、再融资（一般）债券</w:delText>
        </w:r>
      </w:del>
      <w:del w:id="813" w:author="Administrator" w:date="2024-08-17T11:47:53Z">
        <w:r>
          <w:rPr>
            <w:rFonts w:hint="eastAsia" w:ascii="仿宋_GB2312" w:hAnsi="仿宋_GB2312" w:eastAsia="仿宋_GB2312" w:cs="仿宋_GB2312"/>
            <w:color w:val="auto"/>
            <w:sz w:val="32"/>
            <w:lang w:val="en-US" w:eastAsia="zh-CN"/>
          </w:rPr>
          <w:delText>4.91</w:delText>
        </w:r>
      </w:del>
      <w:del w:id="814" w:author="Administrator" w:date="2024-08-17T11:47:53Z">
        <w:r>
          <w:rPr>
            <w:rFonts w:hint="eastAsia" w:ascii="仿宋_GB2312" w:hAnsi="仿宋_GB2312" w:eastAsia="仿宋_GB2312" w:cs="仿宋_GB2312"/>
            <w:color w:val="auto"/>
            <w:sz w:val="32"/>
          </w:rPr>
          <w:delText>亿元、国际组织借款收入</w:delText>
        </w:r>
      </w:del>
      <w:del w:id="815" w:author="Administrator" w:date="2024-08-17T11:47:53Z">
        <w:r>
          <w:rPr>
            <w:rFonts w:hint="eastAsia" w:ascii="仿宋_GB2312" w:hAnsi="仿宋_GB2312" w:eastAsia="仿宋_GB2312" w:cs="仿宋_GB2312"/>
            <w:color w:val="auto"/>
            <w:sz w:val="32"/>
            <w:lang w:val="en-US" w:eastAsia="zh-CN"/>
          </w:rPr>
          <w:delText>0.19亿元、</w:delText>
        </w:r>
      </w:del>
      <w:del w:id="816" w:author="Administrator" w:date="2024-08-17T11:47:53Z">
        <w:r>
          <w:rPr>
            <w:rFonts w:hint="eastAsia" w:ascii="仿宋_GB2312" w:hAnsi="仿宋_GB2312" w:eastAsia="仿宋_GB2312" w:cs="仿宋_GB2312"/>
            <w:color w:val="auto"/>
            <w:sz w:val="32"/>
          </w:rPr>
          <w:delText>新增专项债券</w:delText>
        </w:r>
      </w:del>
      <w:del w:id="817" w:author="Administrator" w:date="2024-08-17T11:47:53Z">
        <w:r>
          <w:rPr>
            <w:rFonts w:hint="eastAsia" w:ascii="仿宋_GB2312" w:hAnsi="仿宋_GB2312" w:eastAsia="仿宋_GB2312" w:cs="仿宋_GB2312"/>
            <w:color w:val="auto"/>
            <w:sz w:val="32"/>
            <w:lang w:val="en-US" w:eastAsia="zh-CN"/>
          </w:rPr>
          <w:delText>6.46</w:delText>
        </w:r>
      </w:del>
      <w:del w:id="818" w:author="Administrator" w:date="2024-08-17T11:47:53Z">
        <w:r>
          <w:rPr>
            <w:rFonts w:hint="eastAsia" w:ascii="仿宋_GB2312" w:hAnsi="仿宋_GB2312" w:eastAsia="仿宋_GB2312" w:cs="仿宋_GB2312"/>
            <w:color w:val="auto"/>
            <w:sz w:val="32"/>
          </w:rPr>
          <w:delText>亿元）。202</w:delText>
        </w:r>
      </w:del>
      <w:del w:id="819" w:author="Administrator" w:date="2024-08-17T11:47:53Z">
        <w:r>
          <w:rPr>
            <w:rFonts w:hint="eastAsia" w:ascii="仿宋_GB2312" w:hAnsi="仿宋_GB2312" w:eastAsia="仿宋_GB2312" w:cs="仿宋_GB2312"/>
            <w:color w:val="auto"/>
            <w:sz w:val="32"/>
            <w:lang w:val="en-US" w:eastAsia="zh-CN"/>
          </w:rPr>
          <w:delText>2</w:delText>
        </w:r>
      </w:del>
      <w:del w:id="820" w:author="Administrator" w:date="2024-08-17T11:47:53Z">
        <w:r>
          <w:rPr>
            <w:rFonts w:hint="eastAsia" w:ascii="仿宋_GB2312" w:hAnsi="仿宋_GB2312" w:eastAsia="仿宋_GB2312" w:cs="仿宋_GB2312"/>
            <w:color w:val="auto"/>
            <w:sz w:val="32"/>
          </w:rPr>
          <w:delText>年</w:delText>
        </w:r>
      </w:del>
      <w:del w:id="821" w:author="Administrator" w:date="2024-08-17T11:47:53Z">
        <w:r>
          <w:rPr>
            <w:rFonts w:hint="eastAsia" w:ascii="仿宋_GB2312" w:hAnsi="仿宋_GB2312" w:eastAsia="仿宋_GB2312" w:cs="仿宋_GB2312"/>
            <w:sz w:val="32"/>
          </w:rPr>
          <w:delText>共归还地方政府债券本金</w:delText>
        </w:r>
      </w:del>
      <w:del w:id="822" w:author="Administrator" w:date="2024-08-17T11:47:53Z">
        <w:r>
          <w:rPr>
            <w:rFonts w:hint="eastAsia" w:ascii="仿宋_GB2312" w:hAnsi="仿宋_GB2312" w:eastAsia="仿宋_GB2312" w:cs="仿宋_GB2312"/>
            <w:sz w:val="32"/>
            <w:lang w:val="en-US" w:eastAsia="zh-CN"/>
          </w:rPr>
          <w:delText>4.91</w:delText>
        </w:r>
      </w:del>
      <w:del w:id="823" w:author="Administrator" w:date="2024-08-17T11:47:53Z">
        <w:r>
          <w:rPr>
            <w:rFonts w:hint="eastAsia" w:ascii="仿宋_GB2312" w:hAnsi="仿宋_GB2312" w:eastAsia="仿宋_GB2312" w:cs="仿宋_GB2312"/>
            <w:sz w:val="32"/>
          </w:rPr>
          <w:delText>亿元，按期支付政府债券利息</w:delText>
        </w:r>
      </w:del>
      <w:del w:id="824" w:author="Administrator" w:date="2024-08-17T11:47:53Z">
        <w:r>
          <w:rPr>
            <w:rFonts w:hint="eastAsia" w:ascii="仿宋_GB2312" w:hAnsi="仿宋_GB2312" w:eastAsia="仿宋_GB2312" w:cs="仿宋_GB2312"/>
            <w:sz w:val="32"/>
            <w:lang w:val="en-US" w:eastAsia="zh-CN"/>
          </w:rPr>
          <w:delText>1.35</w:delText>
        </w:r>
      </w:del>
      <w:del w:id="825" w:author="Administrator" w:date="2024-08-17T11:47:53Z">
        <w:r>
          <w:rPr>
            <w:rFonts w:hint="eastAsia" w:ascii="仿宋_GB2312" w:hAnsi="仿宋_GB2312" w:eastAsia="仿宋_GB2312" w:cs="仿宋_GB2312"/>
            <w:sz w:val="32"/>
          </w:rPr>
          <w:delText>亿元。</w:delText>
        </w:r>
      </w:del>
    </w:p>
    <w:p w14:paraId="759DEA8E">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outlineLvl w:val="0"/>
        <w:rPr>
          <w:rFonts w:hint="eastAsia" w:ascii="仿宋_GB2312" w:hAnsi="仿宋_GB2312" w:eastAsia="仿宋_GB2312"/>
          <w:b/>
          <w:sz w:val="32"/>
          <w:szCs w:val="32"/>
        </w:rPr>
      </w:pPr>
      <w:bookmarkStart w:id="4" w:name="_Toc964"/>
      <w:commentRangeStart w:id="4"/>
      <w:r>
        <w:rPr>
          <w:rFonts w:hint="eastAsia" w:ascii="黑体" w:hAnsi="黑体" w:eastAsia="黑体" w:cs="黑体"/>
          <w:color w:val="000000"/>
          <w:sz w:val="32"/>
          <w:szCs w:val="32"/>
          <w:lang w:eastAsia="zh-CN"/>
        </w:rPr>
        <w:t>预算绩效管理工作开展情况</w:t>
      </w:r>
      <w:commentRangeEnd w:id="4"/>
      <w:r>
        <w:commentReference w:id="4"/>
      </w:r>
      <w:bookmarkEnd w:id="4"/>
    </w:p>
    <w:p w14:paraId="40E02C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del w:id="826" w:author="Administrator" w:date="2024-08-17T11:54:35Z"/>
          <w:rFonts w:hint="eastAsia" w:ascii="仿宋_GB2312" w:eastAsia="仿宋_GB2312"/>
          <w:sz w:val="32"/>
          <w:szCs w:val="32"/>
        </w:rPr>
      </w:pPr>
      <w:ins w:id="827" w:author="Administrator" w:date="2024-08-17T11:54:35Z">
        <w:r>
          <w:rPr>
            <w:rFonts w:hint="default" w:ascii="Times New Roman" w:hAnsi="Times New Roman" w:eastAsia="仿宋_GB2312" w:cs="Times New Roman"/>
            <w:kern w:val="0"/>
            <w:sz w:val="32"/>
            <w:szCs w:val="32"/>
            <w:lang w:val="en-US" w:eastAsia="zh-CN"/>
          </w:rPr>
          <w:t>2023年，为认真贯彻落实省财政厅“绩效管理提升年”行动方案，进一步解放思想，开拓创新，围绕全县财政工作总体思路，牢固树立预算绩效观念，以项目绩效评价结果作为预算安排的重要依据，并对预算执行过程和完成结果实行全面的跟踪监控问效制度，切实提高财政资金使用效益，较好地完成了局党组交办的各项工作任务。</w:t>
        </w:r>
      </w:ins>
      <w:del w:id="828" w:author="Administrator" w:date="2024-08-17T11:54:35Z">
        <w:r>
          <w:rPr>
            <w:rFonts w:hint="eastAsia" w:ascii="仿宋_GB2312" w:eastAsia="仿宋_GB2312"/>
            <w:sz w:val="32"/>
            <w:szCs w:val="32"/>
          </w:rPr>
          <w:delText>2022年我们牢固树立预算绩效管理理念，充分利用各类媒体和各种方式，大力倡导预算绩效管理，不断扩大社会影响，让预算绩效管理由被动应付、盲目接受转变为主动推进、自觉行动，共同营造良好的社会氛围。</w:delText>
        </w:r>
      </w:del>
    </w:p>
    <w:p w14:paraId="3C24D4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ins w:id="829" w:author="Administrator" w:date="2024-08-17T11:54:39Z"/>
          <w:rFonts w:hint="eastAsia" w:ascii="黑体" w:hAnsi="仿宋_GB2312" w:eastAsia="黑体" w:cs="宋体"/>
          <w:sz w:val="32"/>
          <w:szCs w:val="32"/>
          <w:lang w:eastAsia="zh-CN"/>
        </w:rPr>
      </w:pPr>
    </w:p>
    <w:p w14:paraId="30E94C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仿宋_GB2312" w:eastAsia="黑体"/>
          <w:sz w:val="32"/>
          <w:szCs w:val="32"/>
        </w:rPr>
      </w:pPr>
      <w:r>
        <w:rPr>
          <w:rFonts w:hint="eastAsia" w:ascii="黑体" w:hAnsi="仿宋_GB2312" w:eastAsia="黑体" w:cs="宋体"/>
          <w:sz w:val="32"/>
          <w:szCs w:val="32"/>
          <w:lang w:eastAsia="zh-CN"/>
        </w:rPr>
        <w:t>（一）</w:t>
      </w:r>
      <w:r>
        <w:rPr>
          <w:rFonts w:hint="eastAsia" w:ascii="黑体" w:hAnsi="仿宋_GB2312" w:eastAsia="黑体" w:cs="宋体"/>
          <w:sz w:val="32"/>
          <w:szCs w:val="32"/>
        </w:rPr>
        <w:t>建</w:t>
      </w:r>
      <w:r>
        <w:rPr>
          <w:rFonts w:hint="eastAsia" w:ascii="黑体" w:hAnsi="仿宋_GB2312" w:eastAsia="黑体"/>
          <w:sz w:val="32"/>
          <w:szCs w:val="32"/>
        </w:rPr>
        <w:t>立部门预算与绩效目标管理相结合的管理机制</w:t>
      </w:r>
    </w:p>
    <w:p w14:paraId="66E7DE5D">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auto"/>
          <w:sz w:val="32"/>
          <w:szCs w:val="32"/>
        </w:rPr>
        <w:pPrChange w:id="830" w:author="Administrator" w:date="2024-08-17T11:55:21Z">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pPrChange>
      </w:pPr>
      <w:ins w:id="831" w:author="Administrator" w:date="2024-08-17T11:54:54Z">
        <w:r>
          <w:rPr>
            <w:rFonts w:hint="default" w:ascii="Times New Roman" w:hAnsi="Times New Roman" w:eastAsia="仿宋_GB2312" w:cs="Times New Roman"/>
            <w:kern w:val="0"/>
            <w:sz w:val="32"/>
            <w:szCs w:val="32"/>
            <w:lang w:val="en-US" w:eastAsia="zh-CN"/>
          </w:rPr>
          <w:t>按照新《预算法》的要求，绩效目标是预算编制的必要条件。原则上所有财政性资金，也就是一般公共预算、政府性基金预算、国有资本经营预算、社会保险基金预算“四本”预算都应该实行预算绩效目标管理。今年我们将预算绩效目标全部纳入部门预算编制，随部门预算一同上报、一同审核、一同批复，要求县本级安排专项资金的必须同部门预算一同填报绩效目标申报表，实行绩效目标管理制度，今年纳入绩效目标申报管理的县本级专项资金达120636.29万元，占全县专项资金的100%。</w:t>
        </w:r>
      </w:ins>
      <w:del w:id="832" w:author="Administrator" w:date="2024-08-17T11:54:58Z">
        <w:r>
          <w:rPr>
            <w:rFonts w:hint="eastAsia" w:eastAsia="仿宋_GB2312"/>
            <w:color w:val="auto"/>
            <w:sz w:val="32"/>
            <w:szCs w:val="32"/>
          </w:rPr>
          <w:delText>按照新《预算法》的要求，绩效目标是预算编制的必要条件。原则上所有财政性资金，也就是一般公共预算、政府性基金预算、国有资本经营预算、社会保险基金预算“四本”预算都应该实行预算绩效目标管理。今年我们将预算绩效目标全部纳入部门预算编制，随部门预算一同上报、一同审核、一同批复，要求县本级安排专项资金的必须同部门预算一同填报绩效目标申报表，实行绩效目标管理制度，今年纳入绩效目标申报管理的县本级专项资金达114636.44万元，占全县专项资金的100%。</w:delText>
        </w:r>
      </w:del>
    </w:p>
    <w:p w14:paraId="0578F4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仿宋_GB2312" w:eastAsia="黑体"/>
          <w:sz w:val="32"/>
          <w:szCs w:val="32"/>
        </w:rPr>
      </w:pPr>
      <w:r>
        <w:rPr>
          <w:rFonts w:hint="eastAsia" w:ascii="黑体" w:hAnsi="仿宋_GB2312" w:eastAsia="黑体"/>
          <w:sz w:val="32"/>
          <w:szCs w:val="32"/>
          <w:lang w:eastAsia="zh-CN"/>
        </w:rPr>
        <w:t>（二）</w:t>
      </w:r>
      <w:ins w:id="833" w:author="Administrator" w:date="2024-08-17T11:55:50Z">
        <w:r>
          <w:rPr>
            <w:rFonts w:hint="eastAsia" w:ascii="黑体" w:hAnsi="仿宋_GB2312" w:eastAsia="黑体"/>
            <w:sz w:val="32"/>
            <w:szCs w:val="32"/>
            <w:lang w:eastAsia="zh-CN"/>
          </w:rPr>
          <w:t>开展“绩效管理提升年”行动</w:t>
        </w:r>
      </w:ins>
    </w:p>
    <w:p w14:paraId="1A81DF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del w:id="834" w:author="Administrator" w:date="2024-08-17T11:56:01Z"/>
          <w:rFonts w:hint="eastAsia" w:ascii="仿宋_GB2312" w:eastAsia="仿宋_GB2312"/>
          <w:sz w:val="32"/>
          <w:szCs w:val="32"/>
        </w:rPr>
      </w:pPr>
      <w:ins w:id="835" w:author="Administrator" w:date="2024-08-17T11:56:01Z">
        <w:r>
          <w:rPr>
            <w:rFonts w:hint="eastAsia" w:ascii="仿宋_GB2312" w:eastAsia="仿宋_GB2312"/>
            <w:sz w:val="32"/>
            <w:szCs w:val="32"/>
          </w:rPr>
          <w:t>省、市《绩效管理提升年》实施方案相继印发后，我局高度重视，结合东安县实际情况，在县区率先启动“绩效管理提升年”行动，一是在绩效与预算管理深度融合方面，将绩效理念、方法嵌入项目的全生命周期，将绩效管理融入预算编制、执行、监督、提升的全过程；二是在绩效管理流程上，突出向前发力，将绩效事前评估作为新增项目的必要条件，评估结果与预算安排、政策制定和调整挂钩，从源头上突出绩效管理，避免资金的无效、低效投入；三是在绩效管理的协同联动方面，将人大监督审查、绩效审计紧密结合，引入第三方机构参与事前绩效评估、绩效评价和成本绩效管理，会同各行业主管部门构建分行业、分领域、分层次的核心绩效指标和标准体系。</w:t>
        </w:r>
      </w:ins>
      <w:del w:id="836" w:author="Administrator" w:date="2024-08-17T11:56:01Z">
        <w:r>
          <w:rPr>
            <w:rFonts w:hint="eastAsia" w:ascii="仿宋_GB2312" w:eastAsia="仿宋_GB2312"/>
            <w:sz w:val="32"/>
            <w:szCs w:val="32"/>
          </w:rPr>
          <w:delText>各预算单位建立了绩效运行跟踪监控机制，对纳入2021年预算绩效目标管理范围的财政支出开展绩效运行跟踪监控管理，相关预算单位都在三季度末采集绩效运行实时信息，动态掌握绩效目标实现程度、资金支出进度和实施进度，向财政局报送绩效监控情况表。财政部门要对预算单位报送的绩效运行跟踪监控情况进行审核和汇总，并选取一定数量的财政支出（包括项目支出和部门整体支出）进行重点跟踪监控，综合分析形成监控情况报告。对财政支出过程中出现的问题提出整改措施，督促部门和单位落实支出责任。</w:delText>
        </w:r>
      </w:del>
    </w:p>
    <w:p w14:paraId="6CF924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ins w:id="837" w:author="Administrator" w:date="2024-08-17T11:56:04Z"/>
          <w:rFonts w:hint="eastAsia" w:ascii="黑体" w:hAnsi="仿宋_GB2312" w:eastAsia="黑体"/>
          <w:sz w:val="32"/>
          <w:szCs w:val="32"/>
          <w:lang w:eastAsia="zh-CN"/>
        </w:rPr>
      </w:pPr>
    </w:p>
    <w:p w14:paraId="424C91E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仿宋_GB2312" w:eastAsia="黑体"/>
          <w:sz w:val="32"/>
          <w:szCs w:val="32"/>
        </w:rPr>
      </w:pPr>
      <w:r>
        <w:rPr>
          <w:rFonts w:hint="eastAsia" w:ascii="黑体" w:hAnsi="仿宋_GB2312" w:eastAsia="黑体"/>
          <w:sz w:val="32"/>
          <w:szCs w:val="32"/>
          <w:lang w:eastAsia="zh-CN"/>
        </w:rPr>
        <w:t>（三）</w:t>
      </w:r>
      <w:ins w:id="838" w:author="Administrator" w:date="2024-08-17T11:56:16Z">
        <w:r>
          <w:rPr>
            <w:rFonts w:hint="eastAsia" w:ascii="黑体" w:hAnsi="仿宋_GB2312" w:eastAsia="黑体"/>
            <w:sz w:val="32"/>
            <w:szCs w:val="32"/>
          </w:rPr>
          <w:t>开展预算绩效运行跟踪监控制度</w:t>
        </w:r>
      </w:ins>
      <w:del w:id="839" w:author="Administrator" w:date="2024-08-17T11:56:16Z">
        <w:r>
          <w:rPr>
            <w:rFonts w:hint="eastAsia" w:ascii="黑体" w:hAnsi="仿宋_GB2312" w:eastAsia="黑体"/>
            <w:sz w:val="32"/>
            <w:szCs w:val="32"/>
          </w:rPr>
          <w:delText>深入开展重点预算支出绩效评价</w:delText>
        </w:r>
      </w:del>
    </w:p>
    <w:p w14:paraId="633C044B">
      <w:pPr>
        <w:pStyle w:val="2"/>
        <w:ind w:firstLine="640" w:firstLineChars="200"/>
        <w:rPr>
          <w:ins w:id="840" w:author="Administrator" w:date="2024-08-17T11:56:27Z"/>
          <w:rFonts w:hint="default" w:ascii="Times New Roman" w:hAnsi="Times New Roman" w:eastAsia="仿宋_GB2312" w:cs="Times New Roman"/>
          <w:kern w:val="0"/>
          <w:sz w:val="32"/>
          <w:szCs w:val="32"/>
          <w:lang w:val="en-US" w:eastAsia="zh-CN"/>
        </w:rPr>
      </w:pPr>
      <w:ins w:id="841" w:author="Administrator" w:date="2024-08-17T11:56:27Z">
        <w:r>
          <w:rPr>
            <w:rFonts w:hint="default" w:ascii="Times New Roman" w:hAnsi="Times New Roman" w:eastAsia="仿宋_GB2312" w:cs="Times New Roman"/>
            <w:kern w:val="0"/>
            <w:sz w:val="32"/>
            <w:szCs w:val="32"/>
            <w:lang w:val="en-US" w:eastAsia="zh-CN"/>
          </w:rPr>
          <w:t>各预算单位建立了绩效运行跟踪监控机制，对纳入2023年预算绩效目标管理范围的财政支出开展绩效运行跟踪监控管理，相关预算单位都在三季度末采集绩效运行实时信息，动态掌握绩效目标实现程度、资金支出进度和实施进度，向财政局报送绩效监控情况表。财政部门要对预算单位报送的绩效运行跟踪监控情况进行审核和汇总，并选取一定数量的财政支出（包括项目支出和部门整体支出）进行重点跟踪监控，综合分析形成监控情况报告。对财政支出过程中出现的问题提出整改措施，督促部门和单位落实支出责任。</w:t>
        </w:r>
      </w:ins>
    </w:p>
    <w:p w14:paraId="1DEEBF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del w:id="842" w:author="Administrator" w:date="2024-08-17T11:56:27Z"/>
          <w:rFonts w:hint="eastAsia" w:ascii="仿宋_GB2312" w:eastAsia="仿宋_GB2312"/>
          <w:sz w:val="32"/>
          <w:szCs w:val="32"/>
        </w:rPr>
      </w:pPr>
      <w:del w:id="843" w:author="Administrator" w:date="2024-08-17T11:56:27Z">
        <w:r>
          <w:rPr>
            <w:rFonts w:hint="eastAsia" w:ascii="仿宋_GB2312" w:eastAsia="仿宋_GB2312"/>
            <w:sz w:val="32"/>
            <w:szCs w:val="32"/>
          </w:rPr>
          <w:delText>绩效评价是预算绩效管理的核心，原则上所有财政性资金，在预算执行结束后，都要对产出和结果进行绩效评价。我们对所有纳入预算绩效管理的财政支出（包括146个项目支出和110个部门整体支出）都进行绩效自评，实现一般公共预算支出绩效评价全覆盖。我们突出重点评价，选取10个县委、县政府高度重视、社会各界广泛关注、与经济社会密切相关的项目实施项目支出及县公安局、县供销社、县畜牧水产事务中心、县融媒体中心、县社会保险服务中心、县舜皇山森林公园管理局六个部门整体支出进行财政重点绩效评价，我们聘请湖南永一会计师事务所和恒信弘正事务所对东安县第一次全国自然灾害采购项目2021年项目资金995.04万元、2021年东安县妇计中心用房专项债券项目资金80万元、2021年东安县农村文化建设专项资金224.15万元、2021年东安县实施基本药物制度补助资金905万元、2021年东安县统计局第七次人口普查专项资金649.8万元、2021年度东安县农业农村局稻谷目标价格补贴资金2,127</w:delText>
        </w:r>
      </w:del>
      <w:del w:id="844" w:author="Administrator" w:date="2024-08-17T11:56:27Z">
        <w:r>
          <w:rPr>
            <w:rFonts w:ascii="仿宋_GB2312" w:eastAsia="仿宋_GB2312"/>
            <w:sz w:val="32"/>
            <w:szCs w:val="32"/>
          </w:rPr>
          <w:delText>.</w:delText>
        </w:r>
      </w:del>
      <w:del w:id="845" w:author="Administrator" w:date="2024-08-17T11:56:27Z">
        <w:r>
          <w:rPr>
            <w:rFonts w:hint="eastAsia" w:ascii="仿宋_GB2312" w:eastAsia="仿宋_GB2312"/>
            <w:sz w:val="32"/>
            <w:szCs w:val="32"/>
          </w:rPr>
          <w:delText>11万元、东安县2021年县级储备粮费用支出项目资金278.30万、东安县城镇供水提质扩容工程项目事前绩效评估资金</w:delText>
        </w:r>
      </w:del>
      <w:del w:id="846" w:author="Administrator" w:date="2024-08-17T11:56:27Z">
        <w:r>
          <w:rPr>
            <w:rFonts w:ascii="仿宋_GB2312" w:eastAsia="仿宋_GB2312"/>
            <w:sz w:val="32"/>
            <w:szCs w:val="32"/>
          </w:rPr>
          <w:delText>18617.30</w:delText>
        </w:r>
      </w:del>
      <w:del w:id="847" w:author="Administrator" w:date="2024-08-17T11:56:27Z">
        <w:r>
          <w:rPr>
            <w:rFonts w:hint="eastAsia" w:ascii="仿宋_GB2312" w:eastAsia="仿宋_GB2312"/>
            <w:sz w:val="32"/>
            <w:szCs w:val="32"/>
          </w:rPr>
          <w:delText>万元进行了重点绩效评价，将评价报告在政府网站上公开，接受社会监督，并将评价结果与202</w:delText>
        </w:r>
      </w:del>
      <w:del w:id="848" w:author="Administrator" w:date="2024-08-17T11:56:27Z">
        <w:r>
          <w:rPr>
            <w:rFonts w:ascii="仿宋_GB2312" w:eastAsia="仿宋_GB2312"/>
            <w:sz w:val="32"/>
            <w:szCs w:val="32"/>
          </w:rPr>
          <w:delText>3</w:delText>
        </w:r>
      </w:del>
      <w:del w:id="849" w:author="Administrator" w:date="2024-08-17T11:56:27Z">
        <w:r>
          <w:rPr>
            <w:rFonts w:hint="eastAsia" w:ascii="仿宋_GB2312" w:eastAsia="仿宋_GB2312"/>
            <w:sz w:val="32"/>
            <w:szCs w:val="32"/>
          </w:rPr>
          <w:delText>年预算安排相结合。</w:delText>
        </w:r>
      </w:del>
    </w:p>
    <w:p w14:paraId="11C2A2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仿宋_GB2312" w:eastAsia="黑体"/>
          <w:sz w:val="32"/>
          <w:szCs w:val="32"/>
        </w:rPr>
      </w:pPr>
      <w:r>
        <w:rPr>
          <w:rFonts w:hint="eastAsia" w:ascii="黑体" w:hAnsi="仿宋_GB2312" w:eastAsia="黑体"/>
          <w:sz w:val="32"/>
          <w:szCs w:val="32"/>
          <w:lang w:eastAsia="zh-CN"/>
        </w:rPr>
        <w:t>（四）</w:t>
      </w:r>
      <w:ins w:id="850" w:author="Administrator" w:date="2024-08-17T11:56:40Z">
        <w:r>
          <w:rPr>
            <w:rFonts w:hint="eastAsia" w:ascii="黑体" w:hAnsi="仿宋_GB2312" w:eastAsia="黑体"/>
            <w:sz w:val="32"/>
            <w:szCs w:val="32"/>
            <w:lang w:eastAsia="zh-CN"/>
          </w:rPr>
          <w:t>深入开展重点预算支出绩效评价</w:t>
        </w:r>
      </w:ins>
    </w:p>
    <w:p w14:paraId="166B45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ins w:id="851" w:author="Administrator" w:date="2024-08-17T11:58:00Z"/>
          <w:rFonts w:hint="default" w:ascii="Times New Roman" w:hAnsi="Times New Roman" w:eastAsia="仿宋_GB2312" w:cs="Times New Roman"/>
          <w:kern w:val="0"/>
          <w:sz w:val="32"/>
          <w:szCs w:val="32"/>
          <w:lang w:eastAsia="zh-CN"/>
        </w:rPr>
      </w:pPr>
      <w:ins w:id="852" w:author="Administrator" w:date="2024-08-17T11:57:40Z">
        <w:r>
          <w:rPr>
            <w:rFonts w:hint="default" w:ascii="Times New Roman" w:hAnsi="Times New Roman" w:eastAsia="仿宋_GB2312" w:cs="Times New Roman"/>
            <w:color w:val="auto"/>
            <w:kern w:val="0"/>
            <w:sz w:val="32"/>
            <w:szCs w:val="32"/>
            <w:lang w:eastAsia="zh-CN"/>
            <w:rPrChange w:id="853" w:author="Administrator" w:date="2024-08-17T11:57:55Z">
              <w:rPr>
                <w:rFonts w:hint="eastAsia" w:ascii="黑体" w:hAnsi="宋体" w:eastAsia="黑体" w:cs="宋体"/>
                <w:color w:val="000000"/>
                <w:kern w:val="0"/>
                <w:sz w:val="32"/>
                <w:szCs w:val="32"/>
                <w:lang w:eastAsia="zh-CN"/>
              </w:rPr>
            </w:rPrChange>
          </w:rPr>
          <w:t>对所有纳入预算绩效管理的财政支出（包括146个项目支出和110个部门整体支出）都进行绩效自评，实现一般公共预算支出绩效评价全覆盖。同时，我们着力开展财政重点资金绩效评价，扩大重点绩效评价维度。今年我们选取六个县委、县政府高度重视、社会各界广泛关注、与经济社会密切相关的2022年失业保险项目、2022年生态环境质量监测服务项目、2022年中央财政水利救灾资金、2022年广播电视无线覆盖与体育广播电视资金、芦洪市医院门诊住院大楼建设项目、东安县农村生活垃圾治理ppp项目及县白牙市镇、紫溪市镇、大盛镇、川岩乡、交警大队、乡村振兴局、住建局七个部门整体支出进行财政重点绩效评价，将评价报告在政府网站上公开，接受社会监督，并将评价结果与2024年预算安排相结合。同时，通过建立集中审核、第三方机构服务质量考核机制，有效提升评价工作质量，提高评价结果的权威性和公正性。</w:t>
        </w:r>
      </w:ins>
    </w:p>
    <w:p w14:paraId="2CAAE3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宋体" w:eastAsia="黑体" w:cs="宋体"/>
          <w:color w:val="000000"/>
          <w:kern w:val="0"/>
          <w:sz w:val="32"/>
          <w:szCs w:val="32"/>
        </w:rPr>
      </w:pPr>
      <w:r>
        <w:rPr>
          <w:rFonts w:hint="eastAsia" w:ascii="黑体" w:hAnsi="宋体" w:eastAsia="黑体" w:cs="宋体"/>
          <w:color w:val="000000"/>
          <w:kern w:val="0"/>
          <w:sz w:val="32"/>
          <w:szCs w:val="32"/>
          <w:lang w:eastAsia="zh-CN"/>
        </w:rPr>
        <w:t>（五）</w:t>
      </w:r>
      <w:ins w:id="854" w:author="Administrator" w:date="2024-08-17T11:58:14Z">
        <w:r>
          <w:rPr>
            <w:rFonts w:hint="eastAsia" w:ascii="黑体" w:hAnsi="宋体" w:eastAsia="黑体" w:cs="宋体"/>
            <w:color w:val="000000"/>
            <w:kern w:val="0"/>
            <w:sz w:val="32"/>
            <w:szCs w:val="32"/>
          </w:rPr>
          <w:t>探索开展事前绩效评估</w:t>
        </w:r>
      </w:ins>
      <w:del w:id="855" w:author="Administrator" w:date="2024-08-17T11:58:14Z">
        <w:r>
          <w:rPr>
            <w:rFonts w:hint="eastAsia" w:ascii="黑体" w:hAnsi="宋体" w:eastAsia="黑体" w:cs="宋体"/>
            <w:color w:val="000000"/>
            <w:kern w:val="0"/>
            <w:sz w:val="32"/>
            <w:szCs w:val="32"/>
          </w:rPr>
          <w:delText>逐步推进预算绩效公开</w:delText>
        </w:r>
      </w:del>
    </w:p>
    <w:p w14:paraId="37BAAA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del w:id="856" w:author="Administrator" w:date="2024-08-17T11:58:40Z"/>
          <w:rFonts w:hint="eastAsia" w:ascii="仿宋_GB2312" w:eastAsia="仿宋_GB2312"/>
          <w:sz w:val="32"/>
          <w:szCs w:val="32"/>
        </w:rPr>
      </w:pPr>
      <w:ins w:id="857" w:author="Administrator" w:date="2024-08-17T11:58:35Z">
        <w:r>
          <w:rPr>
            <w:rFonts w:hint="default" w:ascii="Times New Roman" w:hAnsi="Times New Roman" w:eastAsia="仿宋_GB2312" w:cs="Times New Roman"/>
            <w:kern w:val="0"/>
            <w:sz w:val="32"/>
            <w:szCs w:val="32"/>
            <w:lang w:val="en-US" w:eastAsia="zh-CN"/>
          </w:rPr>
          <w:t>今年通过委托专业三方机构对2024年专项债项目支出产业园区标准化厂房建设二期项目</w:t>
        </w:r>
      </w:ins>
      <w:ins w:id="858" w:author="Administrator" w:date="2024-08-17T11:58:35Z">
        <w:r>
          <w:rPr>
            <w:rFonts w:hint="eastAsia" w:ascii="Times New Roman" w:hAnsi="Times New Roman" w:eastAsia="仿宋_GB2312" w:cs="Times New Roman"/>
            <w:kern w:val="0"/>
            <w:sz w:val="32"/>
            <w:szCs w:val="32"/>
            <w:lang w:val="en-US" w:eastAsia="zh-CN"/>
          </w:rPr>
          <w:t>、中医院康复楼和医技楼建设项目进行</w:t>
        </w:r>
      </w:ins>
      <w:ins w:id="859" w:author="Administrator" w:date="2024-08-17T11:58:35Z">
        <w:r>
          <w:rPr>
            <w:rFonts w:hint="default" w:ascii="Times New Roman" w:hAnsi="Times New Roman" w:eastAsia="仿宋_GB2312" w:cs="Times New Roman"/>
            <w:kern w:val="0"/>
            <w:sz w:val="32"/>
            <w:szCs w:val="32"/>
            <w:lang w:val="en-US" w:eastAsia="zh-CN"/>
          </w:rPr>
          <w:t>事前绩效进行重点评估，主要论证了项目立项必要性、项目投入的经济性、绩效目标合理性、实施方案可行性、筹资合规性等。针对提出的意见建议希望在调整完善后形成“建议予以支持、建议调整完善后予以支持、建议部分支持、建议不予支持”四类评估意见，并明确具体预算额度。</w:t>
        </w:r>
      </w:ins>
      <w:del w:id="860" w:author="Administrator" w:date="2024-08-17T11:58:35Z">
        <w:r>
          <w:rPr>
            <w:rFonts w:hint="eastAsia" w:ascii="仿宋_GB2312" w:hAnsi="宋体" w:eastAsia="仿宋_GB2312" w:cs="宋体"/>
            <w:color w:val="000000"/>
            <w:kern w:val="0"/>
            <w:sz w:val="32"/>
            <w:szCs w:val="32"/>
          </w:rPr>
          <w:delText>我们将建立绩效评价公开制度，对重点绩效目标评审、绩效跟踪结果、绩效自评复核、主管部门评价、财政重点评价及整体支出评价等结果在财政内部全面公开，对聘请第三方进行绩效评价的四个重点项目资金</w:delText>
        </w:r>
      </w:del>
      <w:del w:id="861" w:author="Administrator" w:date="2024-08-17T11:58:35Z">
        <w:r>
          <w:rPr>
            <w:rFonts w:ascii="仿宋_GB2312" w:hAnsi="宋体" w:eastAsia="仿宋_GB2312" w:cs="宋体"/>
            <w:color w:val="000000"/>
            <w:kern w:val="0"/>
            <w:sz w:val="32"/>
            <w:szCs w:val="32"/>
          </w:rPr>
          <w:delText>3</w:delText>
        </w:r>
      </w:del>
      <w:del w:id="862" w:author="Administrator" w:date="2024-08-17T11:58:35Z">
        <w:r>
          <w:rPr>
            <w:rFonts w:hint="eastAsia" w:ascii="仿宋_GB2312" w:hAnsi="宋体" w:eastAsia="仿宋_GB2312" w:cs="宋体"/>
            <w:color w:val="000000"/>
            <w:kern w:val="0"/>
            <w:sz w:val="32"/>
            <w:szCs w:val="32"/>
            <w:lang w:eastAsia="zh-Hans"/>
          </w:rPr>
          <w:delText>.</w:delText>
        </w:r>
      </w:del>
      <w:del w:id="863" w:author="Administrator" w:date="2024-08-17T11:58:35Z">
        <w:r>
          <w:rPr>
            <w:rFonts w:ascii="仿宋_GB2312" w:hAnsi="宋体" w:eastAsia="仿宋_GB2312" w:cs="宋体"/>
            <w:color w:val="000000"/>
            <w:kern w:val="0"/>
            <w:sz w:val="32"/>
            <w:szCs w:val="32"/>
            <w:lang w:eastAsia="zh-Hans"/>
          </w:rPr>
          <w:delText>1</w:delText>
        </w:r>
      </w:del>
      <w:del w:id="864" w:author="Administrator" w:date="2024-08-17T11:58:35Z">
        <w:r>
          <w:rPr>
            <w:rFonts w:hint="eastAsia" w:ascii="仿宋_GB2312" w:hAnsi="宋体" w:eastAsia="仿宋_GB2312" w:cs="宋体"/>
            <w:color w:val="000000"/>
            <w:kern w:val="0"/>
            <w:sz w:val="32"/>
            <w:szCs w:val="32"/>
          </w:rPr>
          <w:delText>亿元，我们在报送县委县政府的同时，要求主管部门将绩效评价报告在政府门户网站上公开，接受社会公众监督。</w:delText>
        </w:r>
      </w:del>
      <w:r>
        <w:rPr>
          <w:rFonts w:hint="eastAsia" w:ascii="宋体" w:hAnsi="宋体" w:cs="宋体"/>
          <w:color w:val="333333"/>
          <w:kern w:val="0"/>
          <w:sz w:val="22"/>
          <w:szCs w:val="22"/>
        </w:rPr>
        <w:t xml:space="preserve">   </w:t>
      </w:r>
      <w:r>
        <w:rPr>
          <w:rFonts w:hint="eastAsia" w:ascii="仿宋_GB2312" w:hAnsi="宋体" w:eastAsia="仿宋_GB2312" w:cs="宋体"/>
          <w:color w:val="333333"/>
          <w:kern w:val="0"/>
          <w:sz w:val="32"/>
          <w:szCs w:val="32"/>
        </w:rPr>
        <w:t xml:space="preserve"> </w:t>
      </w:r>
    </w:p>
    <w:p w14:paraId="63E759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rPr>
        <w:pPrChange w:id="865" w:author="Administrator" w:date="2024-08-17T11:58:40Z">
          <w:pPr>
            <w:keepNext w:val="0"/>
            <w:keepLines w:val="0"/>
            <w:pageBreakBefore w:val="0"/>
            <w:widowControl w:val="0"/>
            <w:kinsoku/>
            <w:wordWrap/>
            <w:overflowPunct/>
            <w:topLinePunct w:val="0"/>
            <w:autoSpaceDE/>
            <w:autoSpaceDN/>
            <w:bidi w:val="0"/>
            <w:adjustRightInd/>
            <w:snapToGrid/>
            <w:spacing w:line="560" w:lineRule="exact"/>
            <w:textAlignment w:val="auto"/>
          </w:pPr>
        </w:pPrChange>
      </w:pPr>
    </w:p>
    <w:p w14:paraId="5C9AB8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eastAsia="黑体"/>
          <w:sz w:val="32"/>
          <w:szCs w:val="32"/>
        </w:rPr>
      </w:pPr>
      <w:r>
        <w:rPr>
          <w:rFonts w:hint="eastAsia" w:ascii="黑体" w:eastAsia="黑体"/>
          <w:sz w:val="32"/>
          <w:szCs w:val="32"/>
          <w:lang w:eastAsia="zh-CN"/>
        </w:rPr>
        <w:t>（六）</w:t>
      </w:r>
      <w:ins w:id="866" w:author="Administrator" w:date="2024-08-17T11:58:53Z">
        <w:r>
          <w:rPr>
            <w:rFonts w:hint="eastAsia" w:ascii="黑体" w:eastAsia="黑体"/>
            <w:sz w:val="32"/>
            <w:szCs w:val="32"/>
            <w:lang w:eastAsia="zh-CN"/>
          </w:rPr>
          <w:t>试点上线预算管理一体化系统绩效模块</w:t>
        </w:r>
      </w:ins>
    </w:p>
    <w:p w14:paraId="30532B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ins w:id="867" w:author="WPS_1675132163" w:date="2024-09-29T11:58:52Z"/>
          <w:rFonts w:hint="eastAsia" w:ascii="仿宋_GB2312" w:hAnsi="宋体" w:eastAsia="仿宋_GB2312" w:cs="宋体"/>
          <w:color w:val="333333"/>
          <w:kern w:val="0"/>
          <w:sz w:val="32"/>
          <w:szCs w:val="32"/>
        </w:rPr>
      </w:pPr>
      <w:ins w:id="868" w:author="Administrator" w:date="2024-08-17T11:59:42Z">
        <w:r>
          <w:rPr>
            <w:rFonts w:hint="eastAsia" w:ascii="仿宋_GB2312" w:hAnsi="宋体" w:eastAsia="仿宋_GB2312" w:cs="宋体"/>
            <w:color w:val="333333"/>
            <w:kern w:val="0"/>
            <w:sz w:val="32"/>
            <w:szCs w:val="32"/>
          </w:rPr>
          <w:t>2023年全省预算管理一体化系统绩效模块全域上线，东安县作为永州市试点上线地区，及时组织成立工作专班，指定专人负责，集中精力，做好上线相关基础工作。争当永州市预算管理一体化系统绩效模块上线试点排头兵。目前，预算管理一体化系统绩效模块已正式上线，并已完成对2023年项目资金进行绩效监控。</w:t>
        </w:r>
      </w:ins>
    </w:p>
    <w:p w14:paraId="7D1CF027">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420" w:firstLineChars="200"/>
        <w:textAlignment w:val="auto"/>
        <w:outlineLvl w:val="0"/>
        <w:rPr>
          <w:ins w:id="869" w:author="WPS_1675132163" w:date="2024-09-29T12:28:49Z"/>
          <w:rFonts w:hint="eastAsia" w:ascii="仿宋_GB2312" w:hAnsi="仿宋_GB2312" w:eastAsia="仿宋_GB2312"/>
          <w:b/>
          <w:sz w:val="32"/>
          <w:szCs w:val="32"/>
        </w:rPr>
      </w:pPr>
      <w:ins w:id="870" w:author="WPS_1675132163" w:date="2024-09-29T11:58:53Z">
        <w:r>
          <w:rPr/>
          <w:commentReference w:id="5"/>
        </w:r>
      </w:ins>
      <w:ins w:id="871" w:author="WPS_1675132163" w:date="2024-09-29T11:59:04Z">
        <w:r>
          <w:rPr>
            <w:rFonts w:hint="eastAsia" w:ascii="黑体" w:hAnsi="黑体" w:eastAsia="黑体" w:cs="黑体"/>
            <w:color w:val="000000"/>
            <w:sz w:val="32"/>
            <w:szCs w:val="32"/>
            <w:lang w:val="en-US" w:eastAsia="zh-CN"/>
            <w:rPrChange w:id="872" w:author="WPS_1675132163" w:date="2024-09-29T11:59:29Z">
              <w:rPr>
                <w:rFonts w:hint="eastAsia"/>
                <w:lang w:val="en-US" w:eastAsia="zh-CN"/>
              </w:rPr>
            </w:rPrChange>
          </w:rPr>
          <w:t>20</w:t>
        </w:r>
      </w:ins>
      <w:ins w:id="873" w:author="WPS_1675132163" w:date="2024-09-29T11:59:05Z">
        <w:r>
          <w:rPr>
            <w:rFonts w:hint="eastAsia" w:ascii="黑体" w:hAnsi="黑体" w:eastAsia="黑体" w:cs="黑体"/>
            <w:color w:val="000000"/>
            <w:sz w:val="32"/>
            <w:szCs w:val="32"/>
            <w:lang w:val="en-US" w:eastAsia="zh-CN"/>
            <w:rPrChange w:id="874" w:author="WPS_1675132163" w:date="2024-09-29T11:59:29Z">
              <w:rPr>
                <w:rFonts w:hint="eastAsia"/>
                <w:lang w:val="en-US" w:eastAsia="zh-CN"/>
              </w:rPr>
            </w:rPrChange>
          </w:rPr>
          <w:t>23</w:t>
        </w:r>
      </w:ins>
      <w:ins w:id="875" w:author="WPS_1675132163" w:date="2024-09-29T11:59:06Z">
        <w:r>
          <w:rPr>
            <w:rFonts w:hint="eastAsia" w:ascii="黑体" w:hAnsi="黑体" w:eastAsia="黑体" w:cs="黑体"/>
            <w:color w:val="000000"/>
            <w:sz w:val="32"/>
            <w:szCs w:val="32"/>
            <w:lang w:val="en-US" w:eastAsia="zh-CN"/>
            <w:rPrChange w:id="876" w:author="WPS_1675132163" w:date="2024-09-29T11:59:29Z">
              <w:rPr>
                <w:rFonts w:hint="eastAsia"/>
                <w:lang w:val="en-US" w:eastAsia="zh-CN"/>
              </w:rPr>
            </w:rPrChange>
          </w:rPr>
          <w:t>年</w:t>
        </w:r>
      </w:ins>
      <w:ins w:id="877" w:author="WPS_1675132163" w:date="2024-09-29T11:59:08Z">
        <w:r>
          <w:rPr>
            <w:rFonts w:hint="eastAsia" w:ascii="黑体" w:hAnsi="黑体" w:eastAsia="黑体" w:cs="黑体"/>
            <w:color w:val="000000"/>
            <w:sz w:val="32"/>
            <w:szCs w:val="32"/>
            <w:lang w:val="en-US" w:eastAsia="zh-CN"/>
            <w:rPrChange w:id="878" w:author="WPS_1675132163" w:date="2024-09-29T11:59:29Z">
              <w:rPr>
                <w:rFonts w:hint="eastAsia"/>
                <w:lang w:val="en-US" w:eastAsia="zh-CN"/>
              </w:rPr>
            </w:rPrChange>
          </w:rPr>
          <w:t>“</w:t>
        </w:r>
      </w:ins>
      <w:ins w:id="879" w:author="WPS_1675132163" w:date="2024-09-29T11:59:10Z">
        <w:r>
          <w:rPr>
            <w:rFonts w:hint="eastAsia" w:ascii="黑体" w:hAnsi="黑体" w:eastAsia="黑体" w:cs="黑体"/>
            <w:color w:val="000000"/>
            <w:sz w:val="32"/>
            <w:szCs w:val="32"/>
            <w:lang w:val="en-US" w:eastAsia="zh-CN"/>
            <w:rPrChange w:id="880" w:author="WPS_1675132163" w:date="2024-09-29T11:59:29Z">
              <w:rPr>
                <w:rFonts w:hint="eastAsia"/>
                <w:lang w:val="en-US" w:eastAsia="zh-CN"/>
              </w:rPr>
            </w:rPrChange>
          </w:rPr>
          <w:t>三公</w:t>
        </w:r>
      </w:ins>
      <w:ins w:id="881" w:author="WPS_1675132163" w:date="2024-09-29T11:59:12Z">
        <w:r>
          <w:rPr>
            <w:rFonts w:hint="eastAsia" w:ascii="黑体" w:hAnsi="黑体" w:eastAsia="黑体" w:cs="黑体"/>
            <w:color w:val="000000"/>
            <w:sz w:val="32"/>
            <w:szCs w:val="32"/>
            <w:lang w:val="en-US" w:eastAsia="zh-CN"/>
            <w:rPrChange w:id="882" w:author="WPS_1675132163" w:date="2024-09-29T11:59:29Z">
              <w:rPr>
                <w:rFonts w:hint="eastAsia"/>
                <w:lang w:val="en-US" w:eastAsia="zh-CN"/>
              </w:rPr>
            </w:rPrChange>
          </w:rPr>
          <w:t>”</w:t>
        </w:r>
      </w:ins>
      <w:ins w:id="883" w:author="WPS_1675132163" w:date="2024-09-29T11:59:14Z">
        <w:r>
          <w:rPr>
            <w:rFonts w:hint="eastAsia" w:ascii="黑体" w:hAnsi="黑体" w:eastAsia="黑体" w:cs="黑体"/>
            <w:color w:val="000000"/>
            <w:sz w:val="32"/>
            <w:szCs w:val="32"/>
            <w:lang w:val="en-US" w:eastAsia="zh-CN"/>
            <w:rPrChange w:id="884" w:author="WPS_1675132163" w:date="2024-09-29T11:59:29Z">
              <w:rPr>
                <w:rFonts w:hint="eastAsia"/>
                <w:lang w:val="en-US" w:eastAsia="zh-CN"/>
              </w:rPr>
            </w:rPrChange>
          </w:rPr>
          <w:t>经费</w:t>
        </w:r>
      </w:ins>
      <w:ins w:id="885" w:author="WPS_1675132163" w:date="2024-09-29T11:59:16Z">
        <w:r>
          <w:rPr>
            <w:rFonts w:hint="eastAsia" w:ascii="黑体" w:hAnsi="黑体" w:eastAsia="黑体" w:cs="黑体"/>
            <w:color w:val="000000"/>
            <w:sz w:val="32"/>
            <w:szCs w:val="32"/>
            <w:lang w:val="en-US" w:eastAsia="zh-CN"/>
            <w:rPrChange w:id="886" w:author="WPS_1675132163" w:date="2024-09-29T11:59:29Z">
              <w:rPr>
                <w:rFonts w:hint="eastAsia"/>
                <w:lang w:val="en-US" w:eastAsia="zh-CN"/>
              </w:rPr>
            </w:rPrChange>
          </w:rPr>
          <w:t>支出</w:t>
        </w:r>
      </w:ins>
      <w:ins w:id="887" w:author="WPS_1675132163" w:date="2024-09-29T11:59:19Z">
        <w:r>
          <w:rPr>
            <w:rFonts w:hint="eastAsia" w:ascii="黑体" w:hAnsi="黑体" w:eastAsia="黑体" w:cs="黑体"/>
            <w:color w:val="000000"/>
            <w:sz w:val="32"/>
            <w:szCs w:val="32"/>
            <w:lang w:val="en-US" w:eastAsia="zh-CN"/>
            <w:rPrChange w:id="888" w:author="WPS_1675132163" w:date="2024-09-29T11:59:29Z">
              <w:rPr>
                <w:rFonts w:hint="eastAsia"/>
                <w:lang w:val="en-US" w:eastAsia="zh-CN"/>
              </w:rPr>
            </w:rPrChange>
          </w:rPr>
          <w:t>情况</w:t>
        </w:r>
      </w:ins>
    </w:p>
    <w:p w14:paraId="665A7C95">
      <w:pPr>
        <w:pStyle w:val="2"/>
        <w:ind w:firstLine="640" w:firstLineChars="200"/>
        <w:rPr>
          <w:ins w:id="890" w:author="WPS_1675132163" w:date="2024-09-29T11:58:53Z"/>
          <w:rFonts w:hint="default" w:ascii="仿宋_GB2312" w:hAnsi="宋体" w:eastAsia="仿宋_GB2312" w:cs="宋体"/>
          <w:color w:val="333333"/>
          <w:kern w:val="0"/>
          <w:sz w:val="32"/>
          <w:szCs w:val="32"/>
          <w:lang w:val="en-US"/>
          <w:rPrChange w:id="891" w:author="WPS_1675132163" w:date="2024-09-29T12:49:59Z">
            <w:rPr>
              <w:ins w:id="892" w:author="WPS_1675132163" w:date="2024-09-29T11:58:53Z"/>
              <w:rFonts w:hint="default"/>
              <w:lang w:val="en-US"/>
            </w:rPr>
          </w:rPrChange>
        </w:rPr>
        <w:pPrChange w:id="889" w:author="WPS_1675132163" w:date="2024-09-29T12:50:07Z">
          <w:pPr>
            <w:pStyle w:val="2"/>
          </w:pPr>
        </w:pPrChange>
      </w:pPr>
      <w:ins w:id="893" w:author="WPS_1675132163" w:date="2024-09-29T12:29:23Z">
        <w:r>
          <w:rPr>
            <w:rFonts w:hint="eastAsia" w:ascii="仿宋_GB2312" w:hAnsi="宋体" w:eastAsia="仿宋_GB2312" w:cs="宋体"/>
            <w:color w:val="333333"/>
            <w:kern w:val="0"/>
            <w:sz w:val="32"/>
            <w:szCs w:val="32"/>
            <w:lang w:val="en-US" w:eastAsia="zh-CN"/>
            <w:rPrChange w:id="894" w:author="WPS_1675132163" w:date="2024-09-29T12:49:59Z">
              <w:rPr>
                <w:rFonts w:hint="eastAsia"/>
                <w:lang w:val="en-US" w:eastAsia="zh-CN"/>
              </w:rPr>
            </w:rPrChange>
          </w:rPr>
          <w:t>根据</w:t>
        </w:r>
      </w:ins>
      <w:ins w:id="895" w:author="WPS_1675132163" w:date="2024-09-29T12:29:46Z">
        <w:r>
          <w:rPr>
            <w:rFonts w:hint="eastAsia" w:ascii="仿宋_GB2312" w:hAnsi="宋体" w:eastAsia="仿宋_GB2312" w:cs="宋体"/>
            <w:color w:val="333333"/>
            <w:kern w:val="0"/>
            <w:sz w:val="32"/>
            <w:szCs w:val="32"/>
            <w:lang w:val="en-US" w:eastAsia="zh-CN"/>
            <w:rPrChange w:id="896" w:author="WPS_1675132163" w:date="2024-09-29T12:49:59Z">
              <w:rPr>
                <w:rFonts w:hint="eastAsia"/>
                <w:lang w:val="en-US" w:eastAsia="zh-CN"/>
              </w:rPr>
            </w:rPrChange>
          </w:rPr>
          <w:t>中央</w:t>
        </w:r>
      </w:ins>
      <w:ins w:id="897" w:author="WPS_1675132163" w:date="2024-09-29T12:29:48Z">
        <w:r>
          <w:rPr>
            <w:rFonts w:hint="eastAsia" w:ascii="仿宋_GB2312" w:hAnsi="宋体" w:eastAsia="仿宋_GB2312" w:cs="宋体"/>
            <w:color w:val="333333"/>
            <w:kern w:val="0"/>
            <w:sz w:val="32"/>
            <w:szCs w:val="32"/>
            <w:lang w:val="en-US" w:eastAsia="zh-CN"/>
            <w:rPrChange w:id="898" w:author="WPS_1675132163" w:date="2024-09-29T12:49:59Z">
              <w:rPr>
                <w:rFonts w:hint="eastAsia"/>
                <w:lang w:val="en-US" w:eastAsia="zh-CN"/>
              </w:rPr>
            </w:rPrChange>
          </w:rPr>
          <w:t>，</w:t>
        </w:r>
      </w:ins>
      <w:ins w:id="899" w:author="WPS_1675132163" w:date="2024-09-29T12:29:50Z">
        <w:r>
          <w:rPr>
            <w:rFonts w:hint="eastAsia" w:ascii="仿宋_GB2312" w:hAnsi="宋体" w:eastAsia="仿宋_GB2312" w:cs="宋体"/>
            <w:color w:val="333333"/>
            <w:kern w:val="0"/>
            <w:sz w:val="32"/>
            <w:szCs w:val="32"/>
            <w:lang w:val="en-US" w:eastAsia="zh-CN"/>
            <w:rPrChange w:id="900" w:author="WPS_1675132163" w:date="2024-09-29T12:49:59Z">
              <w:rPr>
                <w:rFonts w:hint="eastAsia"/>
                <w:lang w:val="en-US" w:eastAsia="zh-CN"/>
              </w:rPr>
            </w:rPrChange>
          </w:rPr>
          <w:t>省</w:t>
        </w:r>
      </w:ins>
      <w:ins w:id="901" w:author="WPS_1675132163" w:date="2024-09-29T12:29:51Z">
        <w:r>
          <w:rPr>
            <w:rFonts w:hint="eastAsia" w:ascii="仿宋_GB2312" w:hAnsi="宋体" w:eastAsia="仿宋_GB2312" w:cs="宋体"/>
            <w:color w:val="333333"/>
            <w:kern w:val="0"/>
            <w:sz w:val="32"/>
            <w:szCs w:val="32"/>
            <w:lang w:val="en-US" w:eastAsia="zh-CN"/>
            <w:rPrChange w:id="902" w:author="WPS_1675132163" w:date="2024-09-29T12:49:59Z">
              <w:rPr>
                <w:rFonts w:hint="eastAsia"/>
                <w:lang w:val="en-US" w:eastAsia="zh-CN"/>
              </w:rPr>
            </w:rPrChange>
          </w:rPr>
          <w:t>市</w:t>
        </w:r>
      </w:ins>
      <w:ins w:id="903" w:author="WPS_1675132163" w:date="2024-09-29T12:33:01Z">
        <w:r>
          <w:rPr>
            <w:rFonts w:hint="eastAsia" w:ascii="仿宋_GB2312" w:hAnsi="宋体" w:eastAsia="仿宋_GB2312" w:cs="宋体"/>
            <w:color w:val="333333"/>
            <w:kern w:val="0"/>
            <w:sz w:val="32"/>
            <w:szCs w:val="32"/>
            <w:lang w:val="en-US" w:eastAsia="zh-CN"/>
            <w:rPrChange w:id="904" w:author="WPS_1675132163" w:date="2024-09-29T12:49:59Z">
              <w:rPr>
                <w:rFonts w:hint="eastAsia"/>
                <w:lang w:val="en-US" w:eastAsia="zh-CN"/>
              </w:rPr>
            </w:rPrChange>
          </w:rPr>
          <w:t>精神</w:t>
        </w:r>
      </w:ins>
      <w:ins w:id="905" w:author="WPS_1675132163" w:date="2024-09-29T12:33:13Z">
        <w:r>
          <w:rPr>
            <w:rFonts w:hint="eastAsia" w:ascii="仿宋_GB2312" w:hAnsi="宋体" w:eastAsia="仿宋_GB2312" w:cs="宋体"/>
            <w:color w:val="333333"/>
            <w:kern w:val="0"/>
            <w:sz w:val="32"/>
            <w:szCs w:val="32"/>
            <w:lang w:val="en-US" w:eastAsia="zh-CN"/>
            <w:rPrChange w:id="906" w:author="WPS_1675132163" w:date="2024-09-29T12:49:59Z">
              <w:rPr>
                <w:rFonts w:hint="eastAsia"/>
                <w:lang w:val="en-US" w:eastAsia="zh-CN"/>
              </w:rPr>
            </w:rPrChange>
          </w:rPr>
          <w:t>和</w:t>
        </w:r>
      </w:ins>
      <w:ins w:id="907" w:author="WPS_1675132163" w:date="2024-09-29T12:33:16Z">
        <w:r>
          <w:rPr>
            <w:rFonts w:hint="eastAsia" w:ascii="仿宋_GB2312" w:hAnsi="宋体" w:eastAsia="仿宋_GB2312" w:cs="宋体"/>
            <w:color w:val="333333"/>
            <w:kern w:val="0"/>
            <w:sz w:val="32"/>
            <w:szCs w:val="32"/>
            <w:lang w:val="en-US" w:eastAsia="zh-CN"/>
            <w:rPrChange w:id="908" w:author="WPS_1675132163" w:date="2024-09-29T12:49:59Z">
              <w:rPr>
                <w:rFonts w:hint="eastAsia"/>
                <w:lang w:val="en-US" w:eastAsia="zh-CN"/>
              </w:rPr>
            </w:rPrChange>
          </w:rPr>
          <w:t>市</w:t>
        </w:r>
      </w:ins>
      <w:ins w:id="909" w:author="WPS_1675132163" w:date="2024-09-29T12:33:19Z">
        <w:r>
          <w:rPr>
            <w:rFonts w:hint="eastAsia" w:ascii="仿宋_GB2312" w:hAnsi="宋体" w:eastAsia="仿宋_GB2312" w:cs="宋体"/>
            <w:color w:val="333333"/>
            <w:kern w:val="0"/>
            <w:sz w:val="32"/>
            <w:szCs w:val="32"/>
            <w:lang w:val="en-US" w:eastAsia="zh-CN"/>
            <w:rPrChange w:id="910" w:author="WPS_1675132163" w:date="2024-09-29T12:49:59Z">
              <w:rPr>
                <w:rFonts w:hint="eastAsia"/>
                <w:lang w:val="en-US" w:eastAsia="zh-CN"/>
              </w:rPr>
            </w:rPrChange>
          </w:rPr>
          <w:t>政府</w:t>
        </w:r>
      </w:ins>
      <w:ins w:id="911" w:author="WPS_1675132163" w:date="2024-09-29T12:33:23Z">
        <w:r>
          <w:rPr>
            <w:rFonts w:hint="eastAsia" w:ascii="仿宋_GB2312" w:hAnsi="宋体" w:eastAsia="仿宋_GB2312" w:cs="宋体"/>
            <w:color w:val="333333"/>
            <w:kern w:val="0"/>
            <w:sz w:val="32"/>
            <w:szCs w:val="32"/>
            <w:lang w:val="en-US" w:eastAsia="zh-CN"/>
            <w:rPrChange w:id="912" w:author="WPS_1675132163" w:date="2024-09-29T12:49:59Z">
              <w:rPr>
                <w:rFonts w:hint="eastAsia"/>
                <w:lang w:val="en-US" w:eastAsia="zh-CN"/>
              </w:rPr>
            </w:rPrChange>
          </w:rPr>
          <w:t>部署安排</w:t>
        </w:r>
      </w:ins>
      <w:ins w:id="913" w:author="WPS_1675132163" w:date="2024-09-29T12:33:25Z">
        <w:r>
          <w:rPr>
            <w:rFonts w:hint="eastAsia" w:ascii="仿宋_GB2312" w:hAnsi="宋体" w:eastAsia="仿宋_GB2312" w:cs="宋体"/>
            <w:color w:val="333333"/>
            <w:kern w:val="0"/>
            <w:sz w:val="32"/>
            <w:szCs w:val="32"/>
            <w:lang w:val="en-US" w:eastAsia="zh-CN"/>
            <w:rPrChange w:id="914" w:author="WPS_1675132163" w:date="2024-09-29T12:49:59Z">
              <w:rPr>
                <w:rFonts w:hint="eastAsia"/>
                <w:lang w:val="en-US" w:eastAsia="zh-CN"/>
              </w:rPr>
            </w:rPrChange>
          </w:rPr>
          <w:t>，</w:t>
        </w:r>
      </w:ins>
      <w:ins w:id="915" w:author="WPS_1675132163" w:date="2024-09-29T12:33:26Z">
        <w:r>
          <w:rPr>
            <w:rFonts w:hint="eastAsia" w:ascii="仿宋_GB2312" w:hAnsi="宋体" w:eastAsia="仿宋_GB2312" w:cs="宋体"/>
            <w:color w:val="333333"/>
            <w:kern w:val="0"/>
            <w:sz w:val="32"/>
            <w:szCs w:val="32"/>
            <w:lang w:val="en-US" w:eastAsia="zh-CN"/>
            <w:rPrChange w:id="916" w:author="WPS_1675132163" w:date="2024-09-29T12:49:59Z">
              <w:rPr>
                <w:rFonts w:hint="eastAsia"/>
                <w:lang w:val="en-US" w:eastAsia="zh-CN"/>
              </w:rPr>
            </w:rPrChange>
          </w:rPr>
          <w:t>经</w:t>
        </w:r>
      </w:ins>
      <w:ins w:id="917" w:author="WPS_1675132163" w:date="2024-09-29T12:33:28Z">
        <w:r>
          <w:rPr>
            <w:rFonts w:hint="eastAsia" w:ascii="仿宋_GB2312" w:hAnsi="宋体" w:eastAsia="仿宋_GB2312" w:cs="宋体"/>
            <w:color w:val="333333"/>
            <w:kern w:val="0"/>
            <w:sz w:val="32"/>
            <w:szCs w:val="32"/>
            <w:lang w:val="en-US" w:eastAsia="zh-CN"/>
            <w:rPrChange w:id="918" w:author="WPS_1675132163" w:date="2024-09-29T12:49:59Z">
              <w:rPr>
                <w:rFonts w:hint="eastAsia"/>
                <w:lang w:val="en-US" w:eastAsia="zh-CN"/>
              </w:rPr>
            </w:rPrChange>
          </w:rPr>
          <w:t>市财政局</w:t>
        </w:r>
      </w:ins>
      <w:ins w:id="919" w:author="WPS_1675132163" w:date="2024-09-29T12:33:30Z">
        <w:r>
          <w:rPr>
            <w:rFonts w:hint="eastAsia" w:ascii="仿宋_GB2312" w:hAnsi="宋体" w:eastAsia="仿宋_GB2312" w:cs="宋体"/>
            <w:color w:val="333333"/>
            <w:kern w:val="0"/>
            <w:sz w:val="32"/>
            <w:szCs w:val="32"/>
            <w:lang w:val="en-US" w:eastAsia="zh-CN"/>
            <w:rPrChange w:id="920" w:author="WPS_1675132163" w:date="2024-09-29T12:49:59Z">
              <w:rPr>
                <w:rFonts w:hint="eastAsia"/>
                <w:lang w:val="en-US" w:eastAsia="zh-CN"/>
              </w:rPr>
            </w:rPrChange>
          </w:rPr>
          <w:t>汇总</w:t>
        </w:r>
      </w:ins>
      <w:ins w:id="921" w:author="WPS_1675132163" w:date="2024-09-29T12:33:31Z">
        <w:r>
          <w:rPr>
            <w:rFonts w:hint="eastAsia" w:ascii="仿宋_GB2312" w:hAnsi="宋体" w:eastAsia="仿宋_GB2312" w:cs="宋体"/>
            <w:color w:val="333333"/>
            <w:kern w:val="0"/>
            <w:sz w:val="32"/>
            <w:szCs w:val="32"/>
            <w:lang w:val="en-US" w:eastAsia="zh-CN"/>
            <w:rPrChange w:id="922" w:author="WPS_1675132163" w:date="2024-09-29T12:49:59Z">
              <w:rPr>
                <w:rFonts w:hint="eastAsia"/>
                <w:lang w:val="en-US" w:eastAsia="zh-CN"/>
              </w:rPr>
            </w:rPrChange>
          </w:rPr>
          <w:t>，</w:t>
        </w:r>
      </w:ins>
      <w:ins w:id="923" w:author="WPS_1675132163" w:date="2024-09-29T12:33:32Z">
        <w:r>
          <w:rPr>
            <w:rFonts w:hint="eastAsia" w:ascii="仿宋_GB2312" w:hAnsi="宋体" w:eastAsia="仿宋_GB2312" w:cs="宋体"/>
            <w:color w:val="333333"/>
            <w:kern w:val="0"/>
            <w:sz w:val="32"/>
            <w:szCs w:val="32"/>
            <w:lang w:val="en-US" w:eastAsia="zh-CN"/>
            <w:rPrChange w:id="924" w:author="WPS_1675132163" w:date="2024-09-29T12:49:59Z">
              <w:rPr>
                <w:rFonts w:hint="eastAsia"/>
                <w:lang w:val="en-US" w:eastAsia="zh-CN"/>
              </w:rPr>
            </w:rPrChange>
          </w:rPr>
          <w:t>2023</w:t>
        </w:r>
      </w:ins>
      <w:ins w:id="925" w:author="WPS_1675132163" w:date="2024-09-29T12:33:34Z">
        <w:r>
          <w:rPr>
            <w:rFonts w:hint="eastAsia" w:ascii="仿宋_GB2312" w:hAnsi="宋体" w:eastAsia="仿宋_GB2312" w:cs="宋体"/>
            <w:color w:val="333333"/>
            <w:kern w:val="0"/>
            <w:sz w:val="32"/>
            <w:szCs w:val="32"/>
            <w:lang w:val="en-US" w:eastAsia="zh-CN"/>
            <w:rPrChange w:id="926" w:author="WPS_1675132163" w:date="2024-09-29T12:49:59Z">
              <w:rPr>
                <w:rFonts w:hint="eastAsia"/>
                <w:lang w:val="en-US" w:eastAsia="zh-CN"/>
              </w:rPr>
            </w:rPrChange>
          </w:rPr>
          <w:t>年</w:t>
        </w:r>
      </w:ins>
      <w:ins w:id="927" w:author="WPS_1675132163" w:date="2024-09-29T12:33:37Z">
        <w:r>
          <w:rPr>
            <w:rFonts w:hint="eastAsia" w:ascii="仿宋_GB2312" w:hAnsi="宋体" w:eastAsia="仿宋_GB2312" w:cs="宋体"/>
            <w:color w:val="333333"/>
            <w:kern w:val="0"/>
            <w:sz w:val="32"/>
            <w:szCs w:val="32"/>
            <w:lang w:val="en-US" w:eastAsia="zh-CN"/>
            <w:rPrChange w:id="928" w:author="WPS_1675132163" w:date="2024-09-29T12:49:59Z">
              <w:rPr>
                <w:rFonts w:hint="eastAsia"/>
                <w:lang w:val="en-US" w:eastAsia="zh-CN"/>
              </w:rPr>
            </w:rPrChange>
          </w:rPr>
          <w:t>东安县</w:t>
        </w:r>
      </w:ins>
      <w:ins w:id="929" w:author="WPS_1675132163" w:date="2024-09-29T12:34:54Z">
        <w:r>
          <w:rPr>
            <w:rFonts w:hint="eastAsia" w:ascii="仿宋_GB2312" w:hAnsi="宋体" w:eastAsia="仿宋_GB2312" w:cs="宋体"/>
            <w:color w:val="333333"/>
            <w:kern w:val="0"/>
            <w:sz w:val="32"/>
            <w:szCs w:val="32"/>
            <w:lang w:val="en-US" w:eastAsia="zh-CN"/>
            <w:rPrChange w:id="930" w:author="WPS_1675132163" w:date="2024-09-29T12:49:59Z">
              <w:rPr>
                <w:rFonts w:hint="eastAsia"/>
                <w:lang w:val="en-US" w:eastAsia="zh-CN"/>
              </w:rPr>
            </w:rPrChange>
          </w:rPr>
          <w:t>行政</w:t>
        </w:r>
      </w:ins>
      <w:ins w:id="931" w:author="WPS_1675132163" w:date="2024-09-29T12:34:57Z">
        <w:r>
          <w:rPr>
            <w:rFonts w:hint="eastAsia" w:ascii="仿宋_GB2312" w:hAnsi="宋体" w:eastAsia="仿宋_GB2312" w:cs="宋体"/>
            <w:color w:val="333333"/>
            <w:kern w:val="0"/>
            <w:sz w:val="32"/>
            <w:szCs w:val="32"/>
            <w:lang w:val="en-US" w:eastAsia="zh-CN"/>
            <w:rPrChange w:id="932" w:author="WPS_1675132163" w:date="2024-09-29T12:49:59Z">
              <w:rPr>
                <w:rFonts w:hint="eastAsia"/>
                <w:lang w:val="en-US" w:eastAsia="zh-CN"/>
              </w:rPr>
            </w:rPrChange>
          </w:rPr>
          <w:t>单位</w:t>
        </w:r>
      </w:ins>
      <w:ins w:id="933" w:author="WPS_1675132163" w:date="2024-09-29T12:34:59Z">
        <w:r>
          <w:rPr>
            <w:rFonts w:hint="eastAsia" w:ascii="仿宋_GB2312" w:hAnsi="宋体" w:eastAsia="仿宋_GB2312" w:cs="宋体"/>
            <w:color w:val="333333"/>
            <w:kern w:val="0"/>
            <w:sz w:val="32"/>
            <w:szCs w:val="32"/>
            <w:lang w:val="en-US" w:eastAsia="zh-CN"/>
            <w:rPrChange w:id="934" w:author="WPS_1675132163" w:date="2024-09-29T12:49:59Z">
              <w:rPr>
                <w:rFonts w:hint="eastAsia"/>
                <w:lang w:val="en-US" w:eastAsia="zh-CN"/>
              </w:rPr>
            </w:rPrChange>
          </w:rPr>
          <w:t>（</w:t>
        </w:r>
      </w:ins>
      <w:ins w:id="935" w:author="WPS_1675132163" w:date="2024-09-29T12:35:27Z">
        <w:r>
          <w:rPr>
            <w:rFonts w:hint="eastAsia" w:ascii="仿宋_GB2312" w:hAnsi="宋体" w:eastAsia="仿宋_GB2312" w:cs="宋体"/>
            <w:color w:val="333333"/>
            <w:kern w:val="0"/>
            <w:sz w:val="32"/>
            <w:szCs w:val="32"/>
            <w:lang w:val="en-US" w:eastAsia="zh-CN"/>
            <w:rPrChange w:id="936" w:author="WPS_1675132163" w:date="2024-09-29T12:49:59Z">
              <w:rPr>
                <w:rFonts w:hint="eastAsia"/>
                <w:lang w:val="en-US" w:eastAsia="zh-CN"/>
              </w:rPr>
            </w:rPrChange>
          </w:rPr>
          <w:t>含</w:t>
        </w:r>
      </w:ins>
      <w:ins w:id="937" w:author="WPS_1675132163" w:date="2024-09-29T12:35:30Z">
        <w:r>
          <w:rPr>
            <w:rFonts w:hint="eastAsia" w:ascii="仿宋_GB2312" w:hAnsi="宋体" w:eastAsia="仿宋_GB2312" w:cs="宋体"/>
            <w:color w:val="333333"/>
            <w:kern w:val="0"/>
            <w:sz w:val="32"/>
            <w:szCs w:val="32"/>
            <w:lang w:val="en-US" w:eastAsia="zh-CN"/>
            <w:rPrChange w:id="938" w:author="WPS_1675132163" w:date="2024-09-29T12:49:59Z">
              <w:rPr>
                <w:rFonts w:hint="eastAsia"/>
                <w:lang w:val="en-US" w:eastAsia="zh-CN"/>
              </w:rPr>
            </w:rPrChange>
          </w:rPr>
          <w:t>参照</w:t>
        </w:r>
      </w:ins>
      <w:ins w:id="939" w:author="WPS_1675132163" w:date="2024-09-29T12:35:32Z">
        <w:r>
          <w:rPr>
            <w:rFonts w:hint="eastAsia" w:ascii="仿宋_GB2312" w:hAnsi="宋体" w:eastAsia="仿宋_GB2312" w:cs="宋体"/>
            <w:color w:val="333333"/>
            <w:kern w:val="0"/>
            <w:sz w:val="32"/>
            <w:szCs w:val="32"/>
            <w:lang w:val="en-US" w:eastAsia="zh-CN"/>
            <w:rPrChange w:id="940" w:author="WPS_1675132163" w:date="2024-09-29T12:49:59Z">
              <w:rPr>
                <w:rFonts w:hint="eastAsia"/>
                <w:lang w:val="en-US" w:eastAsia="zh-CN"/>
              </w:rPr>
            </w:rPrChange>
          </w:rPr>
          <w:t>公务员</w:t>
        </w:r>
      </w:ins>
      <w:ins w:id="941" w:author="WPS_1675132163" w:date="2024-09-29T12:35:36Z">
        <w:r>
          <w:rPr>
            <w:rFonts w:hint="eastAsia" w:ascii="仿宋_GB2312" w:hAnsi="宋体" w:eastAsia="仿宋_GB2312" w:cs="宋体"/>
            <w:color w:val="333333"/>
            <w:kern w:val="0"/>
            <w:sz w:val="32"/>
            <w:szCs w:val="32"/>
            <w:lang w:val="en-US" w:eastAsia="zh-CN"/>
            <w:rPrChange w:id="942" w:author="WPS_1675132163" w:date="2024-09-29T12:49:59Z">
              <w:rPr>
                <w:rFonts w:hint="eastAsia"/>
                <w:lang w:val="en-US" w:eastAsia="zh-CN"/>
              </w:rPr>
            </w:rPrChange>
          </w:rPr>
          <w:t>法</w:t>
        </w:r>
      </w:ins>
      <w:ins w:id="943" w:author="WPS_1675132163" w:date="2024-09-29T12:35:37Z">
        <w:r>
          <w:rPr>
            <w:rFonts w:hint="eastAsia" w:ascii="仿宋_GB2312" w:hAnsi="宋体" w:eastAsia="仿宋_GB2312" w:cs="宋体"/>
            <w:color w:val="333333"/>
            <w:kern w:val="0"/>
            <w:sz w:val="32"/>
            <w:szCs w:val="32"/>
            <w:lang w:val="en-US" w:eastAsia="zh-CN"/>
            <w:rPrChange w:id="944" w:author="WPS_1675132163" w:date="2024-09-29T12:49:59Z">
              <w:rPr>
                <w:rFonts w:hint="eastAsia"/>
                <w:lang w:val="en-US" w:eastAsia="zh-CN"/>
              </w:rPr>
            </w:rPrChange>
          </w:rPr>
          <w:t>管理</w:t>
        </w:r>
      </w:ins>
      <w:ins w:id="945" w:author="WPS_1675132163" w:date="2024-09-29T12:35:39Z">
        <w:r>
          <w:rPr>
            <w:rFonts w:hint="eastAsia" w:ascii="仿宋_GB2312" w:hAnsi="宋体" w:eastAsia="仿宋_GB2312" w:cs="宋体"/>
            <w:color w:val="333333"/>
            <w:kern w:val="0"/>
            <w:sz w:val="32"/>
            <w:szCs w:val="32"/>
            <w:lang w:val="en-US" w:eastAsia="zh-CN"/>
            <w:rPrChange w:id="946" w:author="WPS_1675132163" w:date="2024-09-29T12:49:59Z">
              <w:rPr>
                <w:rFonts w:hint="eastAsia"/>
                <w:lang w:val="en-US" w:eastAsia="zh-CN"/>
              </w:rPr>
            </w:rPrChange>
          </w:rPr>
          <w:t>的</w:t>
        </w:r>
      </w:ins>
      <w:ins w:id="947" w:author="WPS_1675132163" w:date="2024-09-29T12:35:41Z">
        <w:r>
          <w:rPr>
            <w:rFonts w:hint="eastAsia" w:ascii="仿宋_GB2312" w:hAnsi="宋体" w:eastAsia="仿宋_GB2312" w:cs="宋体"/>
            <w:color w:val="333333"/>
            <w:kern w:val="0"/>
            <w:sz w:val="32"/>
            <w:szCs w:val="32"/>
            <w:lang w:val="en-US" w:eastAsia="zh-CN"/>
            <w:rPrChange w:id="948" w:author="WPS_1675132163" w:date="2024-09-29T12:49:59Z">
              <w:rPr>
                <w:rFonts w:hint="eastAsia"/>
                <w:lang w:val="en-US" w:eastAsia="zh-CN"/>
              </w:rPr>
            </w:rPrChange>
          </w:rPr>
          <w:t>事业</w:t>
        </w:r>
      </w:ins>
      <w:ins w:id="949" w:author="WPS_1675132163" w:date="2024-09-29T12:35:42Z">
        <w:r>
          <w:rPr>
            <w:rFonts w:hint="eastAsia" w:ascii="仿宋_GB2312" w:hAnsi="宋体" w:eastAsia="仿宋_GB2312" w:cs="宋体"/>
            <w:color w:val="333333"/>
            <w:kern w:val="0"/>
            <w:sz w:val="32"/>
            <w:szCs w:val="32"/>
            <w:lang w:val="en-US" w:eastAsia="zh-CN"/>
            <w:rPrChange w:id="950" w:author="WPS_1675132163" w:date="2024-09-29T12:49:59Z">
              <w:rPr>
                <w:rFonts w:hint="eastAsia"/>
                <w:lang w:val="en-US" w:eastAsia="zh-CN"/>
              </w:rPr>
            </w:rPrChange>
          </w:rPr>
          <w:t>单位</w:t>
        </w:r>
      </w:ins>
      <w:ins w:id="951" w:author="WPS_1675132163" w:date="2024-09-29T12:35:44Z">
        <w:r>
          <w:rPr>
            <w:rFonts w:hint="eastAsia" w:ascii="仿宋_GB2312" w:hAnsi="宋体" w:eastAsia="仿宋_GB2312" w:cs="宋体"/>
            <w:color w:val="333333"/>
            <w:kern w:val="0"/>
            <w:sz w:val="32"/>
            <w:szCs w:val="32"/>
            <w:lang w:val="en-US" w:eastAsia="zh-CN"/>
            <w:rPrChange w:id="952" w:author="WPS_1675132163" w:date="2024-09-29T12:49:59Z">
              <w:rPr>
                <w:rFonts w:hint="eastAsia"/>
                <w:lang w:val="en-US" w:eastAsia="zh-CN"/>
              </w:rPr>
            </w:rPrChange>
          </w:rPr>
          <w:t>）</w:t>
        </w:r>
      </w:ins>
      <w:ins w:id="953" w:author="WPS_1675132163" w:date="2024-09-29T12:35:45Z">
        <w:r>
          <w:rPr>
            <w:rFonts w:hint="eastAsia" w:ascii="仿宋_GB2312" w:hAnsi="宋体" w:eastAsia="仿宋_GB2312" w:cs="宋体"/>
            <w:color w:val="333333"/>
            <w:kern w:val="0"/>
            <w:sz w:val="32"/>
            <w:szCs w:val="32"/>
            <w:lang w:val="en-US" w:eastAsia="zh-CN"/>
            <w:rPrChange w:id="954" w:author="WPS_1675132163" w:date="2024-09-29T12:49:59Z">
              <w:rPr>
                <w:rFonts w:hint="eastAsia"/>
                <w:lang w:val="en-US" w:eastAsia="zh-CN"/>
              </w:rPr>
            </w:rPrChange>
          </w:rPr>
          <w:t>，</w:t>
        </w:r>
      </w:ins>
      <w:ins w:id="955" w:author="WPS_1675132163" w:date="2024-09-29T12:36:19Z">
        <w:r>
          <w:rPr>
            <w:rFonts w:hint="eastAsia" w:ascii="仿宋_GB2312" w:hAnsi="宋体" w:eastAsia="仿宋_GB2312" w:cs="宋体"/>
            <w:color w:val="333333"/>
            <w:kern w:val="0"/>
            <w:sz w:val="32"/>
            <w:szCs w:val="32"/>
            <w:lang w:val="en-US" w:eastAsia="zh-CN"/>
            <w:rPrChange w:id="956" w:author="WPS_1675132163" w:date="2024-09-29T12:49:59Z">
              <w:rPr>
                <w:rFonts w:hint="eastAsia"/>
                <w:lang w:val="en-US" w:eastAsia="zh-CN"/>
              </w:rPr>
            </w:rPrChange>
          </w:rPr>
          <w:t>事业</w:t>
        </w:r>
      </w:ins>
      <w:ins w:id="957" w:author="WPS_1675132163" w:date="2024-09-29T12:36:21Z">
        <w:r>
          <w:rPr>
            <w:rFonts w:hint="eastAsia" w:ascii="仿宋_GB2312" w:hAnsi="宋体" w:eastAsia="仿宋_GB2312" w:cs="宋体"/>
            <w:color w:val="333333"/>
            <w:kern w:val="0"/>
            <w:sz w:val="32"/>
            <w:szCs w:val="32"/>
            <w:lang w:val="en-US" w:eastAsia="zh-CN"/>
            <w:rPrChange w:id="958" w:author="WPS_1675132163" w:date="2024-09-29T12:49:59Z">
              <w:rPr>
                <w:rFonts w:hint="eastAsia"/>
                <w:lang w:val="en-US" w:eastAsia="zh-CN"/>
              </w:rPr>
            </w:rPrChange>
          </w:rPr>
          <w:t>单位</w:t>
        </w:r>
      </w:ins>
      <w:ins w:id="959" w:author="WPS_1675132163" w:date="2024-09-29T12:36:23Z">
        <w:r>
          <w:rPr>
            <w:rFonts w:hint="eastAsia" w:ascii="仿宋_GB2312" w:hAnsi="宋体" w:eastAsia="仿宋_GB2312" w:cs="宋体"/>
            <w:color w:val="333333"/>
            <w:kern w:val="0"/>
            <w:sz w:val="32"/>
            <w:szCs w:val="32"/>
            <w:lang w:val="en-US" w:eastAsia="zh-CN"/>
            <w:rPrChange w:id="960" w:author="WPS_1675132163" w:date="2024-09-29T12:49:59Z">
              <w:rPr>
                <w:rFonts w:hint="eastAsia"/>
                <w:lang w:val="en-US" w:eastAsia="zh-CN"/>
              </w:rPr>
            </w:rPrChange>
          </w:rPr>
          <w:t>和</w:t>
        </w:r>
      </w:ins>
      <w:ins w:id="961" w:author="WPS_1675132163" w:date="2024-09-29T12:36:24Z">
        <w:r>
          <w:rPr>
            <w:rFonts w:hint="eastAsia" w:ascii="仿宋_GB2312" w:hAnsi="宋体" w:eastAsia="仿宋_GB2312" w:cs="宋体"/>
            <w:color w:val="333333"/>
            <w:kern w:val="0"/>
            <w:sz w:val="32"/>
            <w:szCs w:val="32"/>
            <w:lang w:val="en-US" w:eastAsia="zh-CN"/>
            <w:rPrChange w:id="962" w:author="WPS_1675132163" w:date="2024-09-29T12:49:59Z">
              <w:rPr>
                <w:rFonts w:hint="eastAsia"/>
                <w:lang w:val="en-US" w:eastAsia="zh-CN"/>
              </w:rPr>
            </w:rPrChange>
          </w:rPr>
          <w:t>其他</w:t>
        </w:r>
      </w:ins>
      <w:ins w:id="963" w:author="WPS_1675132163" w:date="2024-09-29T12:36:26Z">
        <w:r>
          <w:rPr>
            <w:rFonts w:hint="eastAsia" w:ascii="仿宋_GB2312" w:hAnsi="宋体" w:eastAsia="仿宋_GB2312" w:cs="宋体"/>
            <w:color w:val="333333"/>
            <w:kern w:val="0"/>
            <w:sz w:val="32"/>
            <w:szCs w:val="32"/>
            <w:lang w:val="en-US" w:eastAsia="zh-CN"/>
            <w:rPrChange w:id="964" w:author="WPS_1675132163" w:date="2024-09-29T12:49:59Z">
              <w:rPr>
                <w:rFonts w:hint="eastAsia"/>
                <w:lang w:val="en-US" w:eastAsia="zh-CN"/>
              </w:rPr>
            </w:rPrChange>
          </w:rPr>
          <w:t>单位</w:t>
        </w:r>
      </w:ins>
      <w:ins w:id="965" w:author="WPS_1675132163" w:date="2024-09-29T12:36:29Z">
        <w:r>
          <w:rPr>
            <w:rFonts w:hint="eastAsia" w:ascii="仿宋_GB2312" w:hAnsi="宋体" w:eastAsia="仿宋_GB2312" w:cs="宋体"/>
            <w:color w:val="333333"/>
            <w:kern w:val="0"/>
            <w:sz w:val="32"/>
            <w:szCs w:val="32"/>
            <w:lang w:val="en-US" w:eastAsia="zh-CN"/>
            <w:rPrChange w:id="966" w:author="WPS_1675132163" w:date="2024-09-29T12:49:59Z">
              <w:rPr>
                <w:rFonts w:hint="eastAsia"/>
                <w:lang w:val="en-US" w:eastAsia="zh-CN"/>
              </w:rPr>
            </w:rPrChange>
          </w:rPr>
          <w:t>“</w:t>
        </w:r>
      </w:ins>
      <w:ins w:id="967" w:author="WPS_1675132163" w:date="2024-09-29T12:36:31Z">
        <w:r>
          <w:rPr>
            <w:rFonts w:hint="eastAsia" w:ascii="仿宋_GB2312" w:hAnsi="宋体" w:eastAsia="仿宋_GB2312" w:cs="宋体"/>
            <w:color w:val="333333"/>
            <w:kern w:val="0"/>
            <w:sz w:val="32"/>
            <w:szCs w:val="32"/>
            <w:lang w:val="en-US" w:eastAsia="zh-CN"/>
            <w:rPrChange w:id="968" w:author="WPS_1675132163" w:date="2024-09-29T12:49:59Z">
              <w:rPr>
                <w:rFonts w:hint="eastAsia"/>
                <w:lang w:val="en-US" w:eastAsia="zh-CN"/>
              </w:rPr>
            </w:rPrChange>
          </w:rPr>
          <w:t>三公</w:t>
        </w:r>
      </w:ins>
      <w:ins w:id="969" w:author="WPS_1675132163" w:date="2024-09-29T12:36:32Z">
        <w:r>
          <w:rPr>
            <w:rFonts w:hint="eastAsia" w:ascii="仿宋_GB2312" w:hAnsi="宋体" w:eastAsia="仿宋_GB2312" w:cs="宋体"/>
            <w:color w:val="333333"/>
            <w:kern w:val="0"/>
            <w:sz w:val="32"/>
            <w:szCs w:val="32"/>
            <w:lang w:val="en-US" w:eastAsia="zh-CN"/>
            <w:rPrChange w:id="970" w:author="WPS_1675132163" w:date="2024-09-29T12:49:59Z">
              <w:rPr>
                <w:rFonts w:hint="eastAsia"/>
                <w:lang w:val="en-US" w:eastAsia="zh-CN"/>
              </w:rPr>
            </w:rPrChange>
          </w:rPr>
          <w:t>经费</w:t>
        </w:r>
      </w:ins>
      <w:ins w:id="971" w:author="WPS_1675132163" w:date="2024-09-29T12:36:36Z">
        <w:r>
          <w:rPr>
            <w:rFonts w:hint="eastAsia" w:ascii="仿宋_GB2312" w:hAnsi="宋体" w:eastAsia="仿宋_GB2312" w:cs="宋体"/>
            <w:color w:val="333333"/>
            <w:kern w:val="0"/>
            <w:sz w:val="32"/>
            <w:szCs w:val="32"/>
            <w:lang w:val="en-US" w:eastAsia="zh-CN"/>
            <w:rPrChange w:id="972" w:author="WPS_1675132163" w:date="2024-09-29T12:49:59Z">
              <w:rPr>
                <w:rFonts w:hint="eastAsia"/>
                <w:lang w:val="en-US" w:eastAsia="zh-CN"/>
              </w:rPr>
            </w:rPrChange>
          </w:rPr>
          <w:t>决算</w:t>
        </w:r>
      </w:ins>
      <w:ins w:id="973" w:author="WPS_1675132163" w:date="2024-09-29T12:36:37Z">
        <w:r>
          <w:rPr>
            <w:rFonts w:hint="eastAsia" w:ascii="仿宋_GB2312" w:hAnsi="宋体" w:eastAsia="仿宋_GB2312" w:cs="宋体"/>
            <w:color w:val="333333"/>
            <w:kern w:val="0"/>
            <w:sz w:val="32"/>
            <w:szCs w:val="32"/>
            <w:lang w:val="en-US" w:eastAsia="zh-CN"/>
            <w:rPrChange w:id="974" w:author="WPS_1675132163" w:date="2024-09-29T12:49:59Z">
              <w:rPr>
                <w:rFonts w:hint="eastAsia"/>
                <w:lang w:val="en-US" w:eastAsia="zh-CN"/>
              </w:rPr>
            </w:rPrChange>
          </w:rPr>
          <w:t>汇总</w:t>
        </w:r>
      </w:ins>
      <w:ins w:id="975" w:author="WPS_1675132163" w:date="2024-09-29T12:36:38Z">
        <w:r>
          <w:rPr>
            <w:rFonts w:hint="eastAsia" w:ascii="仿宋_GB2312" w:hAnsi="宋体" w:eastAsia="仿宋_GB2312" w:cs="宋体"/>
            <w:color w:val="333333"/>
            <w:kern w:val="0"/>
            <w:sz w:val="32"/>
            <w:szCs w:val="32"/>
            <w:lang w:val="en-US" w:eastAsia="zh-CN"/>
            <w:rPrChange w:id="976" w:author="WPS_1675132163" w:date="2024-09-29T12:49:59Z">
              <w:rPr>
                <w:rFonts w:hint="eastAsia"/>
                <w:lang w:val="en-US" w:eastAsia="zh-CN"/>
              </w:rPr>
            </w:rPrChange>
          </w:rPr>
          <w:t>数</w:t>
        </w:r>
      </w:ins>
      <w:ins w:id="977" w:author="WPS_1675132163" w:date="2024-09-29T12:36:41Z">
        <w:r>
          <w:rPr>
            <w:rFonts w:hint="eastAsia" w:ascii="仿宋_GB2312" w:hAnsi="宋体" w:eastAsia="仿宋_GB2312" w:cs="宋体"/>
            <w:color w:val="333333"/>
            <w:kern w:val="0"/>
            <w:sz w:val="32"/>
            <w:szCs w:val="32"/>
            <w:lang w:val="en-US" w:eastAsia="zh-CN"/>
            <w:rPrChange w:id="978" w:author="WPS_1675132163" w:date="2024-09-29T12:49:59Z">
              <w:rPr>
                <w:rFonts w:hint="eastAsia"/>
                <w:lang w:val="en-US" w:eastAsia="zh-CN"/>
              </w:rPr>
            </w:rPrChange>
          </w:rPr>
          <w:t>为</w:t>
        </w:r>
      </w:ins>
      <w:ins w:id="979" w:author="WPS_1675132163" w:date="2024-09-29T12:37:00Z">
        <w:r>
          <w:rPr>
            <w:rFonts w:hint="eastAsia" w:ascii="仿宋_GB2312" w:hAnsi="宋体" w:eastAsia="仿宋_GB2312" w:cs="宋体"/>
            <w:color w:val="333333"/>
            <w:kern w:val="0"/>
            <w:sz w:val="32"/>
            <w:szCs w:val="32"/>
            <w:lang w:val="en-US" w:eastAsia="zh-CN"/>
            <w:rPrChange w:id="980" w:author="WPS_1675132163" w:date="2024-09-29T12:49:59Z">
              <w:rPr>
                <w:rFonts w:hint="eastAsia"/>
                <w:lang w:val="en-US" w:eastAsia="zh-CN"/>
              </w:rPr>
            </w:rPrChange>
          </w:rPr>
          <w:t>2</w:t>
        </w:r>
      </w:ins>
      <w:ins w:id="981" w:author="WPS_1675132163" w:date="2024-09-29T15:56:08Z">
        <w:r>
          <w:rPr>
            <w:rFonts w:hint="eastAsia" w:ascii="仿宋_GB2312" w:hAnsi="宋体" w:eastAsia="仿宋_GB2312" w:cs="宋体"/>
            <w:color w:val="333333"/>
            <w:kern w:val="0"/>
            <w:sz w:val="32"/>
            <w:szCs w:val="32"/>
            <w:lang w:val="en-US" w:eastAsia="zh-CN"/>
          </w:rPr>
          <w:t>491</w:t>
        </w:r>
      </w:ins>
      <w:ins w:id="982" w:author="WPS_1675132163" w:date="2024-09-29T12:37:07Z">
        <w:r>
          <w:rPr>
            <w:rFonts w:hint="eastAsia" w:ascii="仿宋_GB2312" w:hAnsi="宋体" w:eastAsia="仿宋_GB2312" w:cs="宋体"/>
            <w:color w:val="333333"/>
            <w:kern w:val="0"/>
            <w:sz w:val="32"/>
            <w:szCs w:val="32"/>
            <w:lang w:val="en-US" w:eastAsia="zh-CN"/>
            <w:rPrChange w:id="983" w:author="WPS_1675132163" w:date="2024-09-29T12:49:59Z">
              <w:rPr>
                <w:rFonts w:hint="eastAsia"/>
                <w:lang w:val="en-US" w:eastAsia="zh-CN"/>
              </w:rPr>
            </w:rPrChange>
          </w:rPr>
          <w:t>万元</w:t>
        </w:r>
      </w:ins>
      <w:ins w:id="984" w:author="WPS_1675132163" w:date="2024-09-29T12:37:08Z">
        <w:r>
          <w:rPr>
            <w:rFonts w:hint="eastAsia" w:ascii="仿宋_GB2312" w:hAnsi="宋体" w:eastAsia="仿宋_GB2312" w:cs="宋体"/>
            <w:color w:val="333333"/>
            <w:kern w:val="0"/>
            <w:sz w:val="32"/>
            <w:szCs w:val="32"/>
            <w:lang w:val="en-US" w:eastAsia="zh-CN"/>
            <w:rPrChange w:id="985" w:author="WPS_1675132163" w:date="2024-09-29T12:49:59Z">
              <w:rPr>
                <w:rFonts w:hint="eastAsia"/>
                <w:lang w:val="en-US" w:eastAsia="zh-CN"/>
              </w:rPr>
            </w:rPrChange>
          </w:rPr>
          <w:t>，</w:t>
        </w:r>
      </w:ins>
      <w:ins w:id="986" w:author="WPS_1675132163" w:date="2024-09-29T12:37:14Z">
        <w:r>
          <w:rPr>
            <w:rFonts w:hint="eastAsia" w:ascii="仿宋_GB2312" w:hAnsi="宋体" w:eastAsia="仿宋_GB2312" w:cs="宋体"/>
            <w:color w:val="333333"/>
            <w:kern w:val="0"/>
            <w:sz w:val="32"/>
            <w:szCs w:val="32"/>
            <w:lang w:val="en-US" w:eastAsia="zh-CN"/>
            <w:rPrChange w:id="987" w:author="WPS_1675132163" w:date="2024-09-29T12:49:59Z">
              <w:rPr>
                <w:rFonts w:hint="eastAsia"/>
                <w:lang w:val="en-US" w:eastAsia="zh-CN"/>
              </w:rPr>
            </w:rPrChange>
          </w:rPr>
          <w:t>同比</w:t>
        </w:r>
      </w:ins>
      <w:ins w:id="988" w:author="WPS_1675132163" w:date="2024-09-29T12:37:16Z">
        <w:r>
          <w:rPr>
            <w:rFonts w:hint="eastAsia" w:ascii="仿宋_GB2312" w:hAnsi="宋体" w:eastAsia="仿宋_GB2312" w:cs="宋体"/>
            <w:color w:val="333333"/>
            <w:kern w:val="0"/>
            <w:sz w:val="32"/>
            <w:szCs w:val="32"/>
            <w:lang w:val="en-US" w:eastAsia="zh-CN"/>
            <w:rPrChange w:id="989" w:author="WPS_1675132163" w:date="2024-09-29T12:49:59Z">
              <w:rPr>
                <w:rFonts w:hint="eastAsia"/>
                <w:lang w:val="en-US" w:eastAsia="zh-CN"/>
              </w:rPr>
            </w:rPrChange>
          </w:rPr>
          <w:t>增</w:t>
        </w:r>
      </w:ins>
      <w:ins w:id="990" w:author="WPS_1675132163" w:date="2024-09-29T12:37:52Z">
        <w:r>
          <w:rPr>
            <w:rFonts w:hint="eastAsia" w:ascii="仿宋_GB2312" w:hAnsi="宋体" w:eastAsia="仿宋_GB2312" w:cs="宋体"/>
            <w:color w:val="333333"/>
            <w:kern w:val="0"/>
            <w:sz w:val="32"/>
            <w:szCs w:val="32"/>
            <w:lang w:val="en-US" w:eastAsia="zh-CN"/>
            <w:rPrChange w:id="991" w:author="WPS_1675132163" w:date="2024-09-29T12:49:59Z">
              <w:rPr>
                <w:rFonts w:hint="eastAsia"/>
                <w:lang w:val="en-US" w:eastAsia="zh-CN"/>
              </w:rPr>
            </w:rPrChange>
          </w:rPr>
          <w:t>加</w:t>
        </w:r>
      </w:ins>
      <w:ins w:id="992" w:author="WPS_1675132163" w:date="2024-09-29T12:37:54Z">
        <w:r>
          <w:rPr>
            <w:rFonts w:hint="eastAsia" w:ascii="仿宋_GB2312" w:hAnsi="宋体" w:eastAsia="仿宋_GB2312" w:cs="宋体"/>
            <w:color w:val="333333"/>
            <w:kern w:val="0"/>
            <w:sz w:val="32"/>
            <w:szCs w:val="32"/>
            <w:lang w:val="en-US" w:eastAsia="zh-CN"/>
            <w:rPrChange w:id="993" w:author="WPS_1675132163" w:date="2024-09-29T12:49:59Z">
              <w:rPr>
                <w:rFonts w:hint="eastAsia"/>
                <w:lang w:val="en-US" w:eastAsia="zh-CN"/>
              </w:rPr>
            </w:rPrChange>
          </w:rPr>
          <w:t>7</w:t>
        </w:r>
      </w:ins>
      <w:ins w:id="994" w:author="WPS_1675132163" w:date="2024-09-29T15:56:11Z">
        <w:r>
          <w:rPr>
            <w:rFonts w:hint="eastAsia" w:ascii="仿宋_GB2312" w:hAnsi="宋体" w:eastAsia="仿宋_GB2312" w:cs="宋体"/>
            <w:color w:val="333333"/>
            <w:kern w:val="0"/>
            <w:sz w:val="32"/>
            <w:szCs w:val="32"/>
            <w:lang w:val="en-US" w:eastAsia="zh-CN"/>
          </w:rPr>
          <w:t>1</w:t>
        </w:r>
      </w:ins>
      <w:ins w:id="995" w:author="WPS_1675132163" w:date="2024-09-29T12:37:58Z">
        <w:r>
          <w:rPr>
            <w:rFonts w:hint="eastAsia" w:ascii="仿宋_GB2312" w:hAnsi="宋体" w:eastAsia="仿宋_GB2312" w:cs="宋体"/>
            <w:color w:val="333333"/>
            <w:kern w:val="0"/>
            <w:sz w:val="32"/>
            <w:szCs w:val="32"/>
            <w:lang w:val="en-US" w:eastAsia="zh-CN"/>
            <w:rPrChange w:id="996" w:author="WPS_1675132163" w:date="2024-09-29T12:49:59Z">
              <w:rPr>
                <w:rFonts w:hint="eastAsia"/>
                <w:lang w:val="en-US" w:eastAsia="zh-CN"/>
              </w:rPr>
            </w:rPrChange>
          </w:rPr>
          <w:t>万元</w:t>
        </w:r>
      </w:ins>
      <w:ins w:id="997" w:author="WPS_1675132163" w:date="2024-09-29T12:37:59Z">
        <w:r>
          <w:rPr>
            <w:rFonts w:hint="eastAsia" w:ascii="仿宋_GB2312" w:hAnsi="宋体" w:eastAsia="仿宋_GB2312" w:cs="宋体"/>
            <w:color w:val="333333"/>
            <w:kern w:val="0"/>
            <w:sz w:val="32"/>
            <w:szCs w:val="32"/>
            <w:lang w:val="en-US" w:eastAsia="zh-CN"/>
            <w:rPrChange w:id="998" w:author="WPS_1675132163" w:date="2024-09-29T12:49:59Z">
              <w:rPr>
                <w:rFonts w:hint="eastAsia"/>
                <w:lang w:val="en-US" w:eastAsia="zh-CN"/>
              </w:rPr>
            </w:rPrChange>
          </w:rPr>
          <w:t>，</w:t>
        </w:r>
      </w:ins>
      <w:ins w:id="999" w:author="WPS_1675132163" w:date="2024-09-29T12:38:00Z">
        <w:r>
          <w:rPr>
            <w:rFonts w:hint="eastAsia" w:ascii="仿宋_GB2312" w:hAnsi="宋体" w:eastAsia="仿宋_GB2312" w:cs="宋体"/>
            <w:color w:val="333333"/>
            <w:kern w:val="0"/>
            <w:sz w:val="32"/>
            <w:szCs w:val="32"/>
            <w:lang w:val="en-US" w:eastAsia="zh-CN"/>
            <w:rPrChange w:id="1000" w:author="WPS_1675132163" w:date="2024-09-29T12:49:59Z">
              <w:rPr>
                <w:rFonts w:hint="eastAsia"/>
                <w:lang w:val="en-US" w:eastAsia="zh-CN"/>
              </w:rPr>
            </w:rPrChange>
          </w:rPr>
          <w:t>增幅</w:t>
        </w:r>
      </w:ins>
      <w:ins w:id="1001" w:author="WPS_1675132163" w:date="2024-09-29T15:56:19Z">
        <w:r>
          <w:rPr>
            <w:rFonts w:hint="eastAsia" w:ascii="仿宋_GB2312" w:hAnsi="宋体" w:eastAsia="仿宋_GB2312" w:cs="宋体"/>
            <w:color w:val="333333"/>
            <w:kern w:val="0"/>
            <w:sz w:val="32"/>
            <w:szCs w:val="32"/>
            <w:lang w:val="en-US" w:eastAsia="zh-CN"/>
          </w:rPr>
          <w:t>2.93</w:t>
        </w:r>
      </w:ins>
      <w:ins w:id="1002" w:author="WPS_1675132163" w:date="2024-09-29T12:38:04Z">
        <w:r>
          <w:rPr>
            <w:rFonts w:hint="eastAsia" w:ascii="仿宋_GB2312" w:hAnsi="宋体" w:eastAsia="仿宋_GB2312" w:cs="宋体"/>
            <w:color w:val="333333"/>
            <w:kern w:val="0"/>
            <w:sz w:val="32"/>
            <w:szCs w:val="32"/>
            <w:lang w:val="en-US" w:eastAsia="zh-CN"/>
            <w:rPrChange w:id="1003" w:author="WPS_1675132163" w:date="2024-09-29T12:49:59Z">
              <w:rPr>
                <w:rFonts w:hint="eastAsia"/>
                <w:lang w:val="en-US" w:eastAsia="zh-CN"/>
              </w:rPr>
            </w:rPrChange>
          </w:rPr>
          <w:t>%</w:t>
        </w:r>
      </w:ins>
      <w:ins w:id="1004" w:author="WPS_1675132163" w:date="2024-09-29T13:11:19Z">
        <w:r>
          <w:rPr>
            <w:rFonts w:hint="eastAsia" w:ascii="仿宋_GB2312" w:hAnsi="宋体" w:eastAsia="仿宋_GB2312" w:cs="宋体"/>
            <w:color w:val="333333"/>
            <w:kern w:val="0"/>
            <w:sz w:val="32"/>
            <w:szCs w:val="32"/>
            <w:lang w:val="en-US" w:eastAsia="zh-CN"/>
          </w:rPr>
          <w:t>；</w:t>
        </w:r>
      </w:ins>
      <w:ins w:id="1005" w:author="WPS_1675132163" w:date="2024-09-29T12:39:03Z">
        <w:r>
          <w:rPr>
            <w:rFonts w:hint="eastAsia" w:ascii="仿宋_GB2312" w:hAnsi="宋体" w:eastAsia="仿宋_GB2312" w:cs="宋体"/>
            <w:color w:val="333333"/>
            <w:kern w:val="0"/>
            <w:sz w:val="32"/>
            <w:szCs w:val="32"/>
            <w:lang w:val="en-US" w:eastAsia="zh-CN"/>
            <w:rPrChange w:id="1006" w:author="WPS_1675132163" w:date="2024-09-29T12:49:59Z">
              <w:rPr>
                <w:rFonts w:hint="eastAsia"/>
                <w:lang w:val="en-US" w:eastAsia="zh-CN"/>
              </w:rPr>
            </w:rPrChange>
          </w:rPr>
          <w:t>其中</w:t>
        </w:r>
      </w:ins>
      <w:ins w:id="1007" w:author="WPS_1675132163" w:date="2024-09-29T12:39:07Z">
        <w:r>
          <w:rPr>
            <w:rFonts w:hint="eastAsia" w:ascii="仿宋_GB2312" w:hAnsi="宋体" w:eastAsia="仿宋_GB2312" w:cs="宋体"/>
            <w:color w:val="333333"/>
            <w:kern w:val="0"/>
            <w:sz w:val="32"/>
            <w:szCs w:val="32"/>
            <w:lang w:val="en-US" w:eastAsia="zh-CN"/>
            <w:rPrChange w:id="1008" w:author="WPS_1675132163" w:date="2024-09-29T12:49:59Z">
              <w:rPr>
                <w:rFonts w:hint="eastAsia"/>
                <w:lang w:val="en-US" w:eastAsia="zh-CN"/>
              </w:rPr>
            </w:rPrChange>
          </w:rPr>
          <w:t>公务接待费</w:t>
        </w:r>
      </w:ins>
      <w:ins w:id="1009" w:author="WPS_1675132163" w:date="2024-09-29T12:39:10Z">
        <w:r>
          <w:rPr>
            <w:rFonts w:hint="eastAsia" w:ascii="仿宋_GB2312" w:hAnsi="宋体" w:eastAsia="仿宋_GB2312" w:cs="宋体"/>
            <w:color w:val="333333"/>
            <w:kern w:val="0"/>
            <w:sz w:val="32"/>
            <w:szCs w:val="32"/>
            <w:lang w:val="en-US" w:eastAsia="zh-CN"/>
            <w:rPrChange w:id="1010" w:author="WPS_1675132163" w:date="2024-09-29T12:49:59Z">
              <w:rPr>
                <w:rFonts w:hint="eastAsia"/>
                <w:lang w:val="en-US" w:eastAsia="zh-CN"/>
              </w:rPr>
            </w:rPrChange>
          </w:rPr>
          <w:t>1</w:t>
        </w:r>
      </w:ins>
      <w:ins w:id="1011" w:author="WPS_1675132163" w:date="2024-09-29T12:39:11Z">
        <w:r>
          <w:rPr>
            <w:rFonts w:hint="eastAsia" w:ascii="仿宋_GB2312" w:hAnsi="宋体" w:eastAsia="仿宋_GB2312" w:cs="宋体"/>
            <w:color w:val="333333"/>
            <w:kern w:val="0"/>
            <w:sz w:val="32"/>
            <w:szCs w:val="32"/>
            <w:lang w:val="en-US" w:eastAsia="zh-CN"/>
            <w:rPrChange w:id="1012" w:author="WPS_1675132163" w:date="2024-09-29T12:49:59Z">
              <w:rPr>
                <w:rFonts w:hint="eastAsia"/>
                <w:lang w:val="en-US" w:eastAsia="zh-CN"/>
              </w:rPr>
            </w:rPrChange>
          </w:rPr>
          <w:t>50</w:t>
        </w:r>
      </w:ins>
      <w:ins w:id="1013" w:author="WPS_1675132163" w:date="2024-09-29T15:55:35Z">
        <w:r>
          <w:rPr>
            <w:rFonts w:hint="eastAsia" w:ascii="仿宋_GB2312" w:hAnsi="宋体" w:eastAsia="仿宋_GB2312" w:cs="宋体"/>
            <w:color w:val="333333"/>
            <w:kern w:val="0"/>
            <w:sz w:val="32"/>
            <w:szCs w:val="32"/>
            <w:lang w:val="en-US" w:eastAsia="zh-CN"/>
          </w:rPr>
          <w:t>4</w:t>
        </w:r>
      </w:ins>
      <w:ins w:id="1014" w:author="WPS_1675132163" w:date="2024-09-29T12:39:13Z">
        <w:r>
          <w:rPr>
            <w:rFonts w:hint="eastAsia" w:ascii="仿宋_GB2312" w:hAnsi="宋体" w:eastAsia="仿宋_GB2312" w:cs="宋体"/>
            <w:color w:val="333333"/>
            <w:kern w:val="0"/>
            <w:sz w:val="32"/>
            <w:szCs w:val="32"/>
            <w:lang w:val="en-US" w:eastAsia="zh-CN"/>
            <w:rPrChange w:id="1015" w:author="WPS_1675132163" w:date="2024-09-29T12:49:59Z">
              <w:rPr>
                <w:rFonts w:hint="eastAsia"/>
                <w:lang w:val="en-US" w:eastAsia="zh-CN"/>
              </w:rPr>
            </w:rPrChange>
          </w:rPr>
          <w:t>万元</w:t>
        </w:r>
      </w:ins>
      <w:ins w:id="1016" w:author="WPS_1675132163" w:date="2024-09-29T12:39:14Z">
        <w:r>
          <w:rPr>
            <w:rFonts w:hint="eastAsia" w:ascii="仿宋_GB2312" w:hAnsi="宋体" w:eastAsia="仿宋_GB2312" w:cs="宋体"/>
            <w:color w:val="333333"/>
            <w:kern w:val="0"/>
            <w:sz w:val="32"/>
            <w:szCs w:val="32"/>
            <w:lang w:val="en-US" w:eastAsia="zh-CN"/>
            <w:rPrChange w:id="1017" w:author="WPS_1675132163" w:date="2024-09-29T12:49:59Z">
              <w:rPr>
                <w:rFonts w:hint="eastAsia"/>
                <w:lang w:val="en-US" w:eastAsia="zh-CN"/>
              </w:rPr>
            </w:rPrChange>
          </w:rPr>
          <w:t>，</w:t>
        </w:r>
      </w:ins>
      <w:ins w:id="1018" w:author="WPS_1675132163" w:date="2024-09-29T12:39:15Z">
        <w:r>
          <w:rPr>
            <w:rFonts w:hint="eastAsia" w:ascii="仿宋_GB2312" w:hAnsi="宋体" w:eastAsia="仿宋_GB2312" w:cs="宋体"/>
            <w:color w:val="333333"/>
            <w:kern w:val="0"/>
            <w:sz w:val="32"/>
            <w:szCs w:val="32"/>
            <w:lang w:val="en-US" w:eastAsia="zh-CN"/>
            <w:rPrChange w:id="1019" w:author="WPS_1675132163" w:date="2024-09-29T12:49:59Z">
              <w:rPr>
                <w:rFonts w:hint="eastAsia"/>
                <w:lang w:val="en-US" w:eastAsia="zh-CN"/>
              </w:rPr>
            </w:rPrChange>
          </w:rPr>
          <w:t>同比</w:t>
        </w:r>
      </w:ins>
      <w:ins w:id="1020" w:author="WPS_1675132163" w:date="2024-09-29T12:39:17Z">
        <w:r>
          <w:rPr>
            <w:rFonts w:hint="eastAsia" w:ascii="仿宋_GB2312" w:hAnsi="宋体" w:eastAsia="仿宋_GB2312" w:cs="宋体"/>
            <w:color w:val="333333"/>
            <w:kern w:val="0"/>
            <w:sz w:val="32"/>
            <w:szCs w:val="32"/>
            <w:lang w:val="en-US" w:eastAsia="zh-CN"/>
            <w:rPrChange w:id="1021" w:author="WPS_1675132163" w:date="2024-09-29T12:49:59Z">
              <w:rPr>
                <w:rFonts w:hint="eastAsia"/>
                <w:lang w:val="en-US" w:eastAsia="zh-CN"/>
              </w:rPr>
            </w:rPrChange>
          </w:rPr>
          <w:t>增加</w:t>
        </w:r>
      </w:ins>
      <w:ins w:id="1022" w:author="WPS_1675132163" w:date="2024-09-29T12:39:20Z">
        <w:r>
          <w:rPr>
            <w:rFonts w:hint="eastAsia" w:ascii="仿宋_GB2312" w:hAnsi="宋体" w:eastAsia="仿宋_GB2312" w:cs="宋体"/>
            <w:color w:val="333333"/>
            <w:kern w:val="0"/>
            <w:sz w:val="32"/>
            <w:szCs w:val="32"/>
            <w:lang w:val="en-US" w:eastAsia="zh-CN"/>
            <w:rPrChange w:id="1023" w:author="WPS_1675132163" w:date="2024-09-29T12:49:59Z">
              <w:rPr>
                <w:rFonts w:hint="eastAsia"/>
                <w:lang w:val="en-US" w:eastAsia="zh-CN"/>
              </w:rPr>
            </w:rPrChange>
          </w:rPr>
          <w:t>4</w:t>
        </w:r>
      </w:ins>
      <w:ins w:id="1024" w:author="WPS_1675132163" w:date="2024-09-29T15:56:30Z">
        <w:r>
          <w:rPr>
            <w:rFonts w:hint="eastAsia" w:ascii="仿宋_GB2312" w:hAnsi="宋体" w:eastAsia="仿宋_GB2312" w:cs="宋体"/>
            <w:color w:val="333333"/>
            <w:kern w:val="0"/>
            <w:sz w:val="32"/>
            <w:szCs w:val="32"/>
            <w:lang w:val="en-US" w:eastAsia="zh-CN"/>
          </w:rPr>
          <w:t>7</w:t>
        </w:r>
      </w:ins>
      <w:ins w:id="1025" w:author="WPS_1675132163" w:date="2024-09-29T12:39:22Z">
        <w:r>
          <w:rPr>
            <w:rFonts w:hint="eastAsia" w:ascii="仿宋_GB2312" w:hAnsi="宋体" w:eastAsia="仿宋_GB2312" w:cs="宋体"/>
            <w:color w:val="333333"/>
            <w:kern w:val="0"/>
            <w:sz w:val="32"/>
            <w:szCs w:val="32"/>
            <w:lang w:val="en-US" w:eastAsia="zh-CN"/>
            <w:rPrChange w:id="1026" w:author="WPS_1675132163" w:date="2024-09-29T12:49:59Z">
              <w:rPr>
                <w:rFonts w:hint="eastAsia"/>
                <w:lang w:val="en-US" w:eastAsia="zh-CN"/>
              </w:rPr>
            </w:rPrChange>
          </w:rPr>
          <w:t>万</w:t>
        </w:r>
      </w:ins>
      <w:ins w:id="1027" w:author="WPS_1675132163" w:date="2024-09-29T12:39:33Z">
        <w:r>
          <w:rPr>
            <w:rFonts w:hint="eastAsia" w:ascii="仿宋_GB2312" w:hAnsi="宋体" w:eastAsia="仿宋_GB2312" w:cs="宋体"/>
            <w:color w:val="333333"/>
            <w:kern w:val="0"/>
            <w:sz w:val="32"/>
            <w:szCs w:val="32"/>
            <w:lang w:val="en-US" w:eastAsia="zh-CN"/>
            <w:rPrChange w:id="1028" w:author="WPS_1675132163" w:date="2024-09-29T12:49:59Z">
              <w:rPr>
                <w:rFonts w:hint="eastAsia"/>
                <w:lang w:val="en-US" w:eastAsia="zh-CN"/>
              </w:rPr>
            </w:rPrChange>
          </w:rPr>
          <w:t>，</w:t>
        </w:r>
      </w:ins>
      <w:ins w:id="1029" w:author="WPS_1675132163" w:date="2024-09-29T12:39:35Z">
        <w:r>
          <w:rPr>
            <w:rFonts w:hint="eastAsia" w:ascii="仿宋_GB2312" w:hAnsi="宋体" w:eastAsia="仿宋_GB2312" w:cs="宋体"/>
            <w:color w:val="333333"/>
            <w:kern w:val="0"/>
            <w:sz w:val="32"/>
            <w:szCs w:val="32"/>
            <w:lang w:val="en-US" w:eastAsia="zh-CN"/>
            <w:rPrChange w:id="1030" w:author="WPS_1675132163" w:date="2024-09-29T12:49:59Z">
              <w:rPr>
                <w:rFonts w:hint="eastAsia"/>
                <w:lang w:val="en-US" w:eastAsia="zh-CN"/>
              </w:rPr>
            </w:rPrChange>
          </w:rPr>
          <w:t>增</w:t>
        </w:r>
      </w:ins>
      <w:ins w:id="1031" w:author="WPS_1675132163" w:date="2024-09-29T12:39:35Z">
        <w:r>
          <w:rPr>
            <w:rFonts w:hint="eastAsia" w:ascii="仿宋_GB2312" w:hAnsi="宋体" w:eastAsia="仿宋_GB2312" w:cs="宋体"/>
            <w:color w:val="333333"/>
            <w:kern w:val="0"/>
            <w:sz w:val="32"/>
            <w:szCs w:val="32"/>
            <w:lang w:val="en-US" w:eastAsia="zh-CN"/>
            <w:rPrChange w:id="1032" w:author="WPS_1675132163" w:date="2024-09-29T12:49:59Z">
              <w:rPr>
                <w:rFonts w:hint="eastAsia"/>
                <w:lang w:val="en-US" w:eastAsia="zh-CN"/>
              </w:rPr>
            </w:rPrChange>
          </w:rPr>
          <w:t>幅</w:t>
        </w:r>
      </w:ins>
      <w:ins w:id="1033" w:author="WPS_1675132163" w:date="2024-09-29T12:39:38Z">
        <w:r>
          <w:rPr>
            <w:rFonts w:hint="eastAsia" w:ascii="仿宋_GB2312" w:hAnsi="宋体" w:eastAsia="仿宋_GB2312" w:cs="宋体"/>
            <w:color w:val="333333"/>
            <w:kern w:val="0"/>
            <w:sz w:val="32"/>
            <w:szCs w:val="32"/>
            <w:lang w:val="en-US" w:eastAsia="zh-CN"/>
            <w:rPrChange w:id="1034" w:author="WPS_1675132163" w:date="2024-09-29T12:49:59Z">
              <w:rPr>
                <w:rFonts w:hint="eastAsia"/>
                <w:lang w:val="en-US" w:eastAsia="zh-CN"/>
              </w:rPr>
            </w:rPrChange>
          </w:rPr>
          <w:t>3</w:t>
        </w:r>
      </w:ins>
      <w:ins w:id="1035" w:author="WPS_1675132163" w:date="2024-09-29T12:39:39Z">
        <w:r>
          <w:rPr>
            <w:rFonts w:hint="eastAsia" w:ascii="仿宋_GB2312" w:hAnsi="宋体" w:eastAsia="仿宋_GB2312" w:cs="宋体"/>
            <w:color w:val="333333"/>
            <w:kern w:val="0"/>
            <w:sz w:val="32"/>
            <w:szCs w:val="32"/>
            <w:lang w:val="en-US" w:eastAsia="zh-CN"/>
            <w:rPrChange w:id="1036" w:author="WPS_1675132163" w:date="2024-09-29T12:49:59Z">
              <w:rPr>
                <w:rFonts w:hint="eastAsia"/>
                <w:lang w:val="en-US" w:eastAsia="zh-CN"/>
              </w:rPr>
            </w:rPrChange>
          </w:rPr>
          <w:t>.</w:t>
        </w:r>
      </w:ins>
      <w:ins w:id="1037" w:author="WPS_1675132163" w:date="2024-09-29T15:56:36Z">
        <w:r>
          <w:rPr>
            <w:rFonts w:hint="eastAsia" w:ascii="仿宋_GB2312" w:hAnsi="宋体" w:eastAsia="仿宋_GB2312" w:cs="宋体"/>
            <w:color w:val="333333"/>
            <w:kern w:val="0"/>
            <w:sz w:val="32"/>
            <w:szCs w:val="32"/>
            <w:lang w:val="en-US" w:eastAsia="zh-CN"/>
          </w:rPr>
          <w:t>23</w:t>
        </w:r>
      </w:ins>
      <w:ins w:id="1038" w:author="WPS_1675132163" w:date="2024-09-29T12:39:40Z">
        <w:bookmarkStart w:id="5" w:name="_GoBack"/>
        <w:bookmarkEnd w:id="5"/>
        <w:r>
          <w:rPr>
            <w:rFonts w:hint="eastAsia" w:ascii="仿宋_GB2312" w:hAnsi="宋体" w:eastAsia="仿宋_GB2312" w:cs="宋体"/>
            <w:color w:val="333333"/>
            <w:kern w:val="0"/>
            <w:sz w:val="32"/>
            <w:szCs w:val="32"/>
            <w:lang w:val="en-US" w:eastAsia="zh-CN"/>
            <w:rPrChange w:id="1039" w:author="WPS_1675132163" w:date="2024-09-29T12:49:59Z">
              <w:rPr>
                <w:rFonts w:hint="eastAsia"/>
                <w:lang w:val="en-US" w:eastAsia="zh-CN"/>
              </w:rPr>
            </w:rPrChange>
          </w:rPr>
          <w:t>%</w:t>
        </w:r>
      </w:ins>
      <w:ins w:id="1040" w:author="WPS_1675132163" w:date="2024-09-29T12:39:49Z">
        <w:r>
          <w:rPr>
            <w:rFonts w:hint="eastAsia" w:ascii="仿宋_GB2312" w:hAnsi="宋体" w:eastAsia="仿宋_GB2312" w:cs="宋体"/>
            <w:color w:val="333333"/>
            <w:kern w:val="0"/>
            <w:sz w:val="32"/>
            <w:szCs w:val="32"/>
            <w:lang w:val="en-US" w:eastAsia="zh-CN"/>
            <w:rPrChange w:id="1041" w:author="WPS_1675132163" w:date="2024-09-29T12:49:59Z">
              <w:rPr>
                <w:rFonts w:hint="eastAsia"/>
                <w:lang w:val="en-US" w:eastAsia="zh-CN"/>
              </w:rPr>
            </w:rPrChange>
          </w:rPr>
          <w:t>；</w:t>
        </w:r>
      </w:ins>
      <w:ins w:id="1042" w:author="WPS_1675132163" w:date="2024-09-29T12:41:29Z">
        <w:r>
          <w:rPr>
            <w:rFonts w:hint="eastAsia" w:ascii="仿宋_GB2312" w:hAnsi="宋体" w:eastAsia="仿宋_GB2312" w:cs="宋体"/>
            <w:color w:val="333333"/>
            <w:kern w:val="0"/>
            <w:sz w:val="32"/>
            <w:szCs w:val="32"/>
            <w:lang w:val="en-US" w:eastAsia="zh-CN"/>
            <w:rPrChange w:id="1043" w:author="WPS_1675132163" w:date="2024-09-29T12:49:59Z">
              <w:rPr>
                <w:rFonts w:hint="eastAsia"/>
                <w:lang w:val="en-US" w:eastAsia="zh-CN"/>
              </w:rPr>
            </w:rPrChange>
          </w:rPr>
          <w:t>公务</w:t>
        </w:r>
      </w:ins>
      <w:ins w:id="1044" w:author="WPS_1675132163" w:date="2024-09-29T12:41:31Z">
        <w:r>
          <w:rPr>
            <w:rFonts w:hint="eastAsia" w:ascii="仿宋_GB2312" w:hAnsi="宋体" w:eastAsia="仿宋_GB2312" w:cs="宋体"/>
            <w:color w:val="333333"/>
            <w:kern w:val="0"/>
            <w:sz w:val="32"/>
            <w:szCs w:val="32"/>
            <w:lang w:val="en-US" w:eastAsia="zh-CN"/>
            <w:rPrChange w:id="1045" w:author="WPS_1675132163" w:date="2024-09-29T12:49:59Z">
              <w:rPr>
                <w:rFonts w:hint="eastAsia"/>
                <w:lang w:val="en-US" w:eastAsia="zh-CN"/>
              </w:rPr>
            </w:rPrChange>
          </w:rPr>
          <w:t>用车</w:t>
        </w:r>
      </w:ins>
      <w:ins w:id="1046" w:author="WPS_1675132163" w:date="2024-09-29T12:41:37Z">
        <w:r>
          <w:rPr>
            <w:rFonts w:hint="eastAsia" w:ascii="仿宋_GB2312" w:hAnsi="宋体" w:eastAsia="仿宋_GB2312" w:cs="宋体"/>
            <w:color w:val="333333"/>
            <w:kern w:val="0"/>
            <w:sz w:val="32"/>
            <w:szCs w:val="32"/>
            <w:lang w:val="en-US" w:eastAsia="zh-CN"/>
            <w:rPrChange w:id="1047" w:author="WPS_1675132163" w:date="2024-09-29T12:49:59Z">
              <w:rPr>
                <w:rFonts w:hint="eastAsia"/>
                <w:lang w:val="en-US" w:eastAsia="zh-CN"/>
              </w:rPr>
            </w:rPrChange>
          </w:rPr>
          <w:t>购置</w:t>
        </w:r>
      </w:ins>
      <w:ins w:id="1048" w:author="WPS_1675132163" w:date="2024-09-29T12:41:40Z">
        <w:r>
          <w:rPr>
            <w:rFonts w:hint="eastAsia" w:ascii="仿宋_GB2312" w:hAnsi="宋体" w:eastAsia="仿宋_GB2312" w:cs="宋体"/>
            <w:color w:val="333333"/>
            <w:kern w:val="0"/>
            <w:sz w:val="32"/>
            <w:szCs w:val="32"/>
            <w:lang w:val="en-US" w:eastAsia="zh-CN"/>
            <w:rPrChange w:id="1049" w:author="WPS_1675132163" w:date="2024-09-29T12:49:59Z">
              <w:rPr>
                <w:rFonts w:hint="eastAsia"/>
                <w:lang w:val="en-US" w:eastAsia="zh-CN"/>
              </w:rPr>
            </w:rPrChange>
          </w:rPr>
          <w:t>及</w:t>
        </w:r>
      </w:ins>
      <w:ins w:id="1050" w:author="WPS_1675132163" w:date="2024-09-29T12:41:42Z">
        <w:r>
          <w:rPr>
            <w:rFonts w:hint="eastAsia" w:ascii="仿宋_GB2312" w:hAnsi="宋体" w:eastAsia="仿宋_GB2312" w:cs="宋体"/>
            <w:color w:val="333333"/>
            <w:kern w:val="0"/>
            <w:sz w:val="32"/>
            <w:szCs w:val="32"/>
            <w:lang w:val="en-US" w:eastAsia="zh-CN"/>
            <w:rPrChange w:id="1051" w:author="WPS_1675132163" w:date="2024-09-29T12:49:59Z">
              <w:rPr>
                <w:rFonts w:hint="eastAsia"/>
                <w:lang w:val="en-US" w:eastAsia="zh-CN"/>
              </w:rPr>
            </w:rPrChange>
          </w:rPr>
          <w:t>运行</w:t>
        </w:r>
      </w:ins>
      <w:ins w:id="1052" w:author="WPS_1675132163" w:date="2024-09-29T12:41:44Z">
        <w:r>
          <w:rPr>
            <w:rFonts w:hint="eastAsia" w:ascii="仿宋_GB2312" w:hAnsi="宋体" w:eastAsia="仿宋_GB2312" w:cs="宋体"/>
            <w:color w:val="333333"/>
            <w:kern w:val="0"/>
            <w:sz w:val="32"/>
            <w:szCs w:val="32"/>
            <w:lang w:val="en-US" w:eastAsia="zh-CN"/>
            <w:rPrChange w:id="1053" w:author="WPS_1675132163" w:date="2024-09-29T12:49:59Z">
              <w:rPr>
                <w:rFonts w:hint="eastAsia"/>
                <w:lang w:val="en-US" w:eastAsia="zh-CN"/>
              </w:rPr>
            </w:rPrChange>
          </w:rPr>
          <w:t>费</w:t>
        </w:r>
      </w:ins>
      <w:ins w:id="1054" w:author="WPS_1675132163" w:date="2024-09-29T12:44:19Z">
        <w:r>
          <w:rPr>
            <w:rFonts w:hint="eastAsia" w:ascii="仿宋_GB2312" w:hAnsi="宋体" w:eastAsia="仿宋_GB2312" w:cs="宋体"/>
            <w:color w:val="333333"/>
            <w:kern w:val="0"/>
            <w:sz w:val="32"/>
            <w:szCs w:val="32"/>
            <w:lang w:val="en-US" w:eastAsia="zh-CN"/>
            <w:rPrChange w:id="1055" w:author="WPS_1675132163" w:date="2024-09-29T12:49:59Z">
              <w:rPr>
                <w:rFonts w:hint="eastAsia"/>
                <w:lang w:val="en-US" w:eastAsia="zh-CN"/>
              </w:rPr>
            </w:rPrChange>
          </w:rPr>
          <w:t>987</w:t>
        </w:r>
      </w:ins>
      <w:ins w:id="1056" w:author="WPS_1675132163" w:date="2024-09-29T12:44:22Z">
        <w:r>
          <w:rPr>
            <w:rFonts w:hint="eastAsia" w:ascii="仿宋_GB2312" w:hAnsi="宋体" w:eastAsia="仿宋_GB2312" w:cs="宋体"/>
            <w:color w:val="333333"/>
            <w:kern w:val="0"/>
            <w:sz w:val="32"/>
            <w:szCs w:val="32"/>
            <w:lang w:val="en-US" w:eastAsia="zh-CN"/>
            <w:rPrChange w:id="1057" w:author="WPS_1675132163" w:date="2024-09-29T12:49:59Z">
              <w:rPr>
                <w:rFonts w:hint="eastAsia"/>
                <w:lang w:val="en-US" w:eastAsia="zh-CN"/>
              </w:rPr>
            </w:rPrChange>
          </w:rPr>
          <w:t>万元</w:t>
        </w:r>
      </w:ins>
      <w:ins w:id="1058" w:author="WPS_1675132163" w:date="2024-09-29T12:41:45Z">
        <w:r>
          <w:rPr>
            <w:rFonts w:hint="eastAsia" w:ascii="仿宋_GB2312" w:hAnsi="宋体" w:eastAsia="仿宋_GB2312" w:cs="宋体"/>
            <w:color w:val="333333"/>
            <w:kern w:val="0"/>
            <w:sz w:val="32"/>
            <w:szCs w:val="32"/>
            <w:lang w:val="en-US" w:eastAsia="zh-CN"/>
            <w:rPrChange w:id="1059" w:author="WPS_1675132163" w:date="2024-09-29T12:49:59Z">
              <w:rPr>
                <w:rFonts w:hint="eastAsia"/>
                <w:lang w:val="en-US" w:eastAsia="zh-CN"/>
              </w:rPr>
            </w:rPrChange>
          </w:rPr>
          <w:t>（</w:t>
        </w:r>
      </w:ins>
      <w:ins w:id="1060" w:author="WPS_1675132163" w:date="2024-09-29T12:40:19Z">
        <w:r>
          <w:rPr>
            <w:rFonts w:hint="eastAsia" w:ascii="仿宋_GB2312" w:hAnsi="宋体" w:eastAsia="仿宋_GB2312" w:cs="宋体"/>
            <w:color w:val="333333"/>
            <w:kern w:val="0"/>
            <w:sz w:val="32"/>
            <w:szCs w:val="32"/>
            <w:lang w:val="en-US" w:eastAsia="zh-CN"/>
            <w:rPrChange w:id="1061" w:author="WPS_1675132163" w:date="2024-09-29T12:49:59Z">
              <w:rPr>
                <w:rFonts w:hint="eastAsia"/>
                <w:lang w:val="en-US" w:eastAsia="zh-CN"/>
              </w:rPr>
            </w:rPrChange>
          </w:rPr>
          <w:t>公务</w:t>
        </w:r>
      </w:ins>
      <w:ins w:id="1062" w:author="WPS_1675132163" w:date="2024-09-29T12:40:20Z">
        <w:r>
          <w:rPr>
            <w:rFonts w:hint="eastAsia" w:ascii="仿宋_GB2312" w:hAnsi="宋体" w:eastAsia="仿宋_GB2312" w:cs="宋体"/>
            <w:color w:val="333333"/>
            <w:kern w:val="0"/>
            <w:sz w:val="32"/>
            <w:szCs w:val="32"/>
            <w:lang w:val="en-US" w:eastAsia="zh-CN"/>
            <w:rPrChange w:id="1063" w:author="WPS_1675132163" w:date="2024-09-29T12:49:59Z">
              <w:rPr>
                <w:rFonts w:hint="eastAsia"/>
                <w:lang w:val="en-US" w:eastAsia="zh-CN"/>
              </w:rPr>
            </w:rPrChange>
          </w:rPr>
          <w:t>用车</w:t>
        </w:r>
      </w:ins>
      <w:ins w:id="1064" w:author="WPS_1675132163" w:date="2024-09-29T12:40:22Z">
        <w:r>
          <w:rPr>
            <w:rFonts w:hint="eastAsia" w:ascii="仿宋_GB2312" w:hAnsi="宋体" w:eastAsia="仿宋_GB2312" w:cs="宋体"/>
            <w:color w:val="333333"/>
            <w:kern w:val="0"/>
            <w:sz w:val="32"/>
            <w:szCs w:val="32"/>
            <w:lang w:val="en-US" w:eastAsia="zh-CN"/>
            <w:rPrChange w:id="1065" w:author="WPS_1675132163" w:date="2024-09-29T12:49:59Z">
              <w:rPr>
                <w:rFonts w:hint="eastAsia"/>
                <w:lang w:val="en-US" w:eastAsia="zh-CN"/>
              </w:rPr>
            </w:rPrChange>
          </w:rPr>
          <w:t>运行</w:t>
        </w:r>
      </w:ins>
      <w:ins w:id="1066" w:author="WPS_1675132163" w:date="2024-09-29T12:40:24Z">
        <w:r>
          <w:rPr>
            <w:rFonts w:hint="eastAsia" w:ascii="仿宋_GB2312" w:hAnsi="宋体" w:eastAsia="仿宋_GB2312" w:cs="宋体"/>
            <w:color w:val="333333"/>
            <w:kern w:val="0"/>
            <w:sz w:val="32"/>
            <w:szCs w:val="32"/>
            <w:lang w:val="en-US" w:eastAsia="zh-CN"/>
            <w:rPrChange w:id="1067" w:author="WPS_1675132163" w:date="2024-09-29T12:49:59Z">
              <w:rPr>
                <w:rFonts w:hint="eastAsia"/>
                <w:lang w:val="en-US" w:eastAsia="zh-CN"/>
              </w:rPr>
            </w:rPrChange>
          </w:rPr>
          <w:t>维护费</w:t>
        </w:r>
      </w:ins>
      <w:ins w:id="1068" w:author="WPS_1675132163" w:date="2024-09-29T12:40:26Z">
        <w:r>
          <w:rPr>
            <w:rFonts w:hint="eastAsia" w:ascii="仿宋_GB2312" w:hAnsi="宋体" w:eastAsia="仿宋_GB2312" w:cs="宋体"/>
            <w:color w:val="333333"/>
            <w:kern w:val="0"/>
            <w:sz w:val="32"/>
            <w:szCs w:val="32"/>
            <w:lang w:val="en-US" w:eastAsia="zh-CN"/>
            <w:rPrChange w:id="1069" w:author="WPS_1675132163" w:date="2024-09-29T12:49:59Z">
              <w:rPr>
                <w:rFonts w:hint="eastAsia"/>
                <w:lang w:val="en-US" w:eastAsia="zh-CN"/>
              </w:rPr>
            </w:rPrChange>
          </w:rPr>
          <w:t>6</w:t>
        </w:r>
      </w:ins>
      <w:ins w:id="1070" w:author="WPS_1675132163" w:date="2024-09-29T12:40:27Z">
        <w:r>
          <w:rPr>
            <w:rFonts w:hint="eastAsia" w:ascii="仿宋_GB2312" w:hAnsi="宋体" w:eastAsia="仿宋_GB2312" w:cs="宋体"/>
            <w:color w:val="333333"/>
            <w:kern w:val="0"/>
            <w:sz w:val="32"/>
            <w:szCs w:val="32"/>
            <w:lang w:val="en-US" w:eastAsia="zh-CN"/>
            <w:rPrChange w:id="1071" w:author="WPS_1675132163" w:date="2024-09-29T12:49:59Z">
              <w:rPr>
                <w:rFonts w:hint="eastAsia"/>
                <w:lang w:val="en-US" w:eastAsia="zh-CN"/>
              </w:rPr>
            </w:rPrChange>
          </w:rPr>
          <w:t>86</w:t>
        </w:r>
      </w:ins>
      <w:ins w:id="1072" w:author="WPS_1675132163" w:date="2024-09-29T12:40:28Z">
        <w:r>
          <w:rPr>
            <w:rFonts w:hint="eastAsia" w:ascii="仿宋_GB2312" w:hAnsi="宋体" w:eastAsia="仿宋_GB2312" w:cs="宋体"/>
            <w:color w:val="333333"/>
            <w:kern w:val="0"/>
            <w:sz w:val="32"/>
            <w:szCs w:val="32"/>
            <w:lang w:val="en-US" w:eastAsia="zh-CN"/>
            <w:rPrChange w:id="1073" w:author="WPS_1675132163" w:date="2024-09-29T12:49:59Z">
              <w:rPr>
                <w:rFonts w:hint="eastAsia"/>
                <w:lang w:val="en-US" w:eastAsia="zh-CN"/>
              </w:rPr>
            </w:rPrChange>
          </w:rPr>
          <w:t>万元</w:t>
        </w:r>
      </w:ins>
      <w:ins w:id="1074" w:author="WPS_1675132163" w:date="2024-09-29T12:40:30Z">
        <w:r>
          <w:rPr>
            <w:rFonts w:hint="eastAsia" w:ascii="仿宋_GB2312" w:hAnsi="宋体" w:eastAsia="仿宋_GB2312" w:cs="宋体"/>
            <w:color w:val="333333"/>
            <w:kern w:val="0"/>
            <w:sz w:val="32"/>
            <w:szCs w:val="32"/>
            <w:lang w:val="en-US" w:eastAsia="zh-CN"/>
            <w:rPrChange w:id="1075" w:author="WPS_1675132163" w:date="2024-09-29T12:49:59Z">
              <w:rPr>
                <w:rFonts w:hint="eastAsia"/>
                <w:lang w:val="en-US" w:eastAsia="zh-CN"/>
              </w:rPr>
            </w:rPrChange>
          </w:rPr>
          <w:t>，</w:t>
        </w:r>
      </w:ins>
      <w:ins w:id="1076" w:author="WPS_1675132163" w:date="2024-09-29T12:40:53Z">
        <w:r>
          <w:rPr>
            <w:rFonts w:hint="eastAsia" w:ascii="仿宋_GB2312" w:hAnsi="宋体" w:eastAsia="仿宋_GB2312" w:cs="宋体"/>
            <w:color w:val="333333"/>
            <w:kern w:val="0"/>
            <w:sz w:val="32"/>
            <w:szCs w:val="32"/>
            <w:lang w:val="en-US" w:eastAsia="zh-CN"/>
            <w:rPrChange w:id="1077" w:author="WPS_1675132163" w:date="2024-09-29T12:49:59Z">
              <w:rPr>
                <w:rFonts w:hint="eastAsia"/>
                <w:lang w:val="en-US" w:eastAsia="zh-CN"/>
              </w:rPr>
            </w:rPrChange>
          </w:rPr>
          <w:t>公务</w:t>
        </w:r>
      </w:ins>
      <w:ins w:id="1078" w:author="WPS_1675132163" w:date="2024-09-29T12:40:58Z">
        <w:r>
          <w:rPr>
            <w:rFonts w:hint="eastAsia" w:ascii="仿宋_GB2312" w:hAnsi="宋体" w:eastAsia="仿宋_GB2312" w:cs="宋体"/>
            <w:color w:val="333333"/>
            <w:kern w:val="0"/>
            <w:sz w:val="32"/>
            <w:szCs w:val="32"/>
            <w:lang w:val="en-US" w:eastAsia="zh-CN"/>
            <w:rPrChange w:id="1079" w:author="WPS_1675132163" w:date="2024-09-29T12:49:59Z">
              <w:rPr>
                <w:rFonts w:hint="eastAsia"/>
                <w:lang w:val="en-US" w:eastAsia="zh-CN"/>
              </w:rPr>
            </w:rPrChange>
          </w:rPr>
          <w:t>用车</w:t>
        </w:r>
      </w:ins>
      <w:ins w:id="1080" w:author="WPS_1675132163" w:date="2024-09-29T12:40:59Z">
        <w:r>
          <w:rPr>
            <w:rFonts w:hint="eastAsia" w:ascii="仿宋_GB2312" w:hAnsi="宋体" w:eastAsia="仿宋_GB2312" w:cs="宋体"/>
            <w:color w:val="333333"/>
            <w:kern w:val="0"/>
            <w:sz w:val="32"/>
            <w:szCs w:val="32"/>
            <w:lang w:val="en-US" w:eastAsia="zh-CN"/>
            <w:rPrChange w:id="1081" w:author="WPS_1675132163" w:date="2024-09-29T12:49:59Z">
              <w:rPr>
                <w:rFonts w:hint="eastAsia"/>
                <w:lang w:val="en-US" w:eastAsia="zh-CN"/>
              </w:rPr>
            </w:rPrChange>
          </w:rPr>
          <w:t>购置</w:t>
        </w:r>
      </w:ins>
      <w:ins w:id="1082" w:author="WPS_1675132163" w:date="2024-09-29T12:41:11Z">
        <w:r>
          <w:rPr>
            <w:rFonts w:hint="eastAsia" w:ascii="仿宋_GB2312" w:hAnsi="宋体" w:eastAsia="仿宋_GB2312" w:cs="宋体"/>
            <w:color w:val="333333"/>
            <w:kern w:val="0"/>
            <w:sz w:val="32"/>
            <w:szCs w:val="32"/>
            <w:lang w:val="en-US" w:eastAsia="zh-CN"/>
            <w:rPrChange w:id="1083" w:author="WPS_1675132163" w:date="2024-09-29T12:49:59Z">
              <w:rPr>
                <w:rFonts w:hint="eastAsia"/>
                <w:lang w:val="en-US" w:eastAsia="zh-CN"/>
              </w:rPr>
            </w:rPrChange>
          </w:rPr>
          <w:t>费</w:t>
        </w:r>
      </w:ins>
      <w:ins w:id="1084" w:author="WPS_1675132163" w:date="2024-09-29T12:44:51Z">
        <w:r>
          <w:rPr>
            <w:rFonts w:hint="eastAsia" w:ascii="仿宋_GB2312" w:hAnsi="宋体" w:eastAsia="仿宋_GB2312" w:cs="宋体"/>
            <w:color w:val="333333"/>
            <w:kern w:val="0"/>
            <w:sz w:val="32"/>
            <w:szCs w:val="32"/>
            <w:lang w:val="en-US" w:eastAsia="zh-CN"/>
            <w:rPrChange w:id="1085" w:author="WPS_1675132163" w:date="2024-09-29T12:49:59Z">
              <w:rPr>
                <w:rFonts w:hint="eastAsia"/>
                <w:lang w:val="en-US" w:eastAsia="zh-CN"/>
              </w:rPr>
            </w:rPrChange>
          </w:rPr>
          <w:t>301</w:t>
        </w:r>
      </w:ins>
      <w:ins w:id="1086" w:author="WPS_1675132163" w:date="2024-09-29T12:44:53Z">
        <w:r>
          <w:rPr>
            <w:rFonts w:hint="eastAsia" w:ascii="仿宋_GB2312" w:hAnsi="宋体" w:eastAsia="仿宋_GB2312" w:cs="宋体"/>
            <w:color w:val="333333"/>
            <w:kern w:val="0"/>
            <w:sz w:val="32"/>
            <w:szCs w:val="32"/>
            <w:lang w:val="en-US" w:eastAsia="zh-CN"/>
            <w:rPrChange w:id="1087" w:author="WPS_1675132163" w:date="2024-09-29T12:49:59Z">
              <w:rPr>
                <w:rFonts w:hint="eastAsia"/>
                <w:lang w:val="en-US" w:eastAsia="zh-CN"/>
              </w:rPr>
            </w:rPrChange>
          </w:rPr>
          <w:t>万元</w:t>
        </w:r>
      </w:ins>
      <w:ins w:id="1088" w:author="WPS_1675132163" w:date="2024-09-29T12:44:54Z">
        <w:r>
          <w:rPr>
            <w:rFonts w:hint="eastAsia" w:ascii="仿宋_GB2312" w:hAnsi="宋体" w:eastAsia="仿宋_GB2312" w:cs="宋体"/>
            <w:color w:val="333333"/>
            <w:kern w:val="0"/>
            <w:sz w:val="32"/>
            <w:szCs w:val="32"/>
            <w:lang w:val="en-US" w:eastAsia="zh-CN"/>
            <w:rPrChange w:id="1089" w:author="WPS_1675132163" w:date="2024-09-29T12:49:59Z">
              <w:rPr>
                <w:rFonts w:hint="eastAsia"/>
                <w:lang w:val="en-US" w:eastAsia="zh-CN"/>
              </w:rPr>
            </w:rPrChange>
          </w:rPr>
          <w:t>）</w:t>
        </w:r>
      </w:ins>
      <w:ins w:id="1090" w:author="WPS_1675132163" w:date="2024-09-29T12:45:00Z">
        <w:r>
          <w:rPr>
            <w:rFonts w:hint="eastAsia" w:ascii="仿宋_GB2312" w:hAnsi="宋体" w:eastAsia="仿宋_GB2312" w:cs="宋体"/>
            <w:color w:val="333333"/>
            <w:kern w:val="0"/>
            <w:sz w:val="32"/>
            <w:szCs w:val="32"/>
            <w:lang w:val="en-US" w:eastAsia="zh-CN"/>
            <w:rPrChange w:id="1091" w:author="WPS_1675132163" w:date="2024-09-29T12:49:59Z">
              <w:rPr>
                <w:rFonts w:hint="eastAsia"/>
                <w:lang w:val="en-US" w:eastAsia="zh-CN"/>
              </w:rPr>
            </w:rPrChange>
          </w:rPr>
          <w:t>同比</w:t>
        </w:r>
      </w:ins>
      <w:ins w:id="1092" w:author="WPS_1675132163" w:date="2024-09-29T12:45:22Z">
        <w:r>
          <w:rPr>
            <w:rFonts w:hint="eastAsia" w:ascii="仿宋_GB2312" w:hAnsi="宋体" w:eastAsia="仿宋_GB2312" w:cs="宋体"/>
            <w:color w:val="333333"/>
            <w:kern w:val="0"/>
            <w:sz w:val="32"/>
            <w:szCs w:val="32"/>
            <w:lang w:val="en-US" w:eastAsia="zh-CN"/>
            <w:rPrChange w:id="1093" w:author="WPS_1675132163" w:date="2024-09-29T12:49:59Z">
              <w:rPr>
                <w:rFonts w:hint="eastAsia"/>
                <w:lang w:val="en-US" w:eastAsia="zh-CN"/>
              </w:rPr>
            </w:rPrChange>
          </w:rPr>
          <w:t>增加</w:t>
        </w:r>
      </w:ins>
      <w:ins w:id="1094" w:author="WPS_1675132163" w:date="2024-09-29T12:45:29Z">
        <w:r>
          <w:rPr>
            <w:rFonts w:hint="eastAsia" w:ascii="仿宋_GB2312" w:hAnsi="宋体" w:eastAsia="仿宋_GB2312" w:cs="宋体"/>
            <w:color w:val="333333"/>
            <w:kern w:val="0"/>
            <w:sz w:val="32"/>
            <w:szCs w:val="32"/>
            <w:lang w:val="en-US" w:eastAsia="zh-CN"/>
            <w:rPrChange w:id="1095" w:author="WPS_1675132163" w:date="2024-09-29T12:49:59Z">
              <w:rPr>
                <w:rFonts w:hint="eastAsia"/>
                <w:lang w:val="en-US" w:eastAsia="zh-CN"/>
              </w:rPr>
            </w:rPrChange>
          </w:rPr>
          <w:t>24</w:t>
        </w:r>
      </w:ins>
      <w:ins w:id="1096" w:author="WPS_1675132163" w:date="2024-09-29T12:45:31Z">
        <w:r>
          <w:rPr>
            <w:rFonts w:hint="eastAsia" w:ascii="仿宋_GB2312" w:hAnsi="宋体" w:eastAsia="仿宋_GB2312" w:cs="宋体"/>
            <w:color w:val="333333"/>
            <w:kern w:val="0"/>
            <w:sz w:val="32"/>
            <w:szCs w:val="32"/>
            <w:lang w:val="en-US" w:eastAsia="zh-CN"/>
            <w:rPrChange w:id="1097" w:author="WPS_1675132163" w:date="2024-09-29T12:49:59Z">
              <w:rPr>
                <w:rFonts w:hint="eastAsia"/>
                <w:lang w:val="en-US" w:eastAsia="zh-CN"/>
              </w:rPr>
            </w:rPrChange>
          </w:rPr>
          <w:t>万元</w:t>
        </w:r>
      </w:ins>
      <w:ins w:id="1098" w:author="WPS_1675132163" w:date="2024-09-29T12:45:32Z">
        <w:r>
          <w:rPr>
            <w:rFonts w:hint="eastAsia" w:ascii="仿宋_GB2312" w:hAnsi="宋体" w:eastAsia="仿宋_GB2312" w:cs="宋体"/>
            <w:color w:val="333333"/>
            <w:kern w:val="0"/>
            <w:sz w:val="32"/>
            <w:szCs w:val="32"/>
            <w:lang w:val="en-US" w:eastAsia="zh-CN"/>
            <w:rPrChange w:id="1099" w:author="WPS_1675132163" w:date="2024-09-29T12:49:59Z">
              <w:rPr>
                <w:rFonts w:hint="eastAsia"/>
                <w:lang w:val="en-US" w:eastAsia="zh-CN"/>
              </w:rPr>
            </w:rPrChange>
          </w:rPr>
          <w:t>，</w:t>
        </w:r>
      </w:ins>
      <w:ins w:id="1100" w:author="WPS_1675132163" w:date="2024-09-29T12:45:01Z">
        <w:r>
          <w:rPr>
            <w:rFonts w:hint="eastAsia" w:ascii="仿宋_GB2312" w:hAnsi="宋体" w:eastAsia="仿宋_GB2312" w:cs="宋体"/>
            <w:color w:val="333333"/>
            <w:kern w:val="0"/>
            <w:sz w:val="32"/>
            <w:szCs w:val="32"/>
            <w:lang w:val="en-US" w:eastAsia="zh-CN"/>
            <w:rPrChange w:id="1101" w:author="WPS_1675132163" w:date="2024-09-29T12:49:59Z">
              <w:rPr>
                <w:rFonts w:hint="eastAsia"/>
                <w:lang w:val="en-US" w:eastAsia="zh-CN"/>
              </w:rPr>
            </w:rPrChange>
          </w:rPr>
          <w:t>增</w:t>
        </w:r>
      </w:ins>
      <w:ins w:id="1102" w:author="WPS_1675132163" w:date="2024-09-29T12:45:18Z">
        <w:r>
          <w:rPr>
            <w:rFonts w:hint="eastAsia" w:ascii="仿宋_GB2312" w:hAnsi="宋体" w:eastAsia="仿宋_GB2312" w:cs="宋体"/>
            <w:color w:val="333333"/>
            <w:kern w:val="0"/>
            <w:sz w:val="32"/>
            <w:szCs w:val="32"/>
            <w:lang w:val="en-US" w:eastAsia="zh-CN"/>
            <w:rPrChange w:id="1103" w:author="WPS_1675132163" w:date="2024-09-29T12:49:59Z">
              <w:rPr>
                <w:rFonts w:hint="eastAsia"/>
                <w:lang w:val="en-US" w:eastAsia="zh-CN"/>
              </w:rPr>
            </w:rPrChange>
          </w:rPr>
          <w:t>幅</w:t>
        </w:r>
      </w:ins>
      <w:ins w:id="1104" w:author="WPS_1675132163" w:date="2024-09-29T12:45:03Z">
        <w:r>
          <w:rPr>
            <w:rFonts w:hint="eastAsia" w:ascii="仿宋_GB2312" w:hAnsi="宋体" w:eastAsia="仿宋_GB2312" w:cs="宋体"/>
            <w:color w:val="333333"/>
            <w:kern w:val="0"/>
            <w:sz w:val="32"/>
            <w:szCs w:val="32"/>
            <w:lang w:val="en-US" w:eastAsia="zh-CN"/>
            <w:rPrChange w:id="1105" w:author="WPS_1675132163" w:date="2024-09-29T12:49:59Z">
              <w:rPr>
                <w:rFonts w:hint="eastAsia"/>
                <w:lang w:val="en-US" w:eastAsia="zh-CN"/>
              </w:rPr>
            </w:rPrChange>
          </w:rPr>
          <w:t>2.4</w:t>
        </w:r>
      </w:ins>
      <w:ins w:id="1106" w:author="WPS_1675132163" w:date="2024-09-29T12:45:04Z">
        <w:r>
          <w:rPr>
            <w:rFonts w:hint="eastAsia" w:ascii="仿宋_GB2312" w:hAnsi="宋体" w:eastAsia="仿宋_GB2312" w:cs="宋体"/>
            <w:color w:val="333333"/>
            <w:kern w:val="0"/>
            <w:sz w:val="32"/>
            <w:szCs w:val="32"/>
            <w:lang w:val="en-US" w:eastAsia="zh-CN"/>
            <w:rPrChange w:id="1107" w:author="WPS_1675132163" w:date="2024-09-29T12:49:59Z">
              <w:rPr>
                <w:rFonts w:hint="eastAsia"/>
                <w:lang w:val="en-US" w:eastAsia="zh-CN"/>
              </w:rPr>
            </w:rPrChange>
          </w:rPr>
          <w:t>9</w:t>
        </w:r>
      </w:ins>
      <w:ins w:id="1108" w:author="WPS_1675132163" w:date="2024-09-29T12:45:05Z">
        <w:r>
          <w:rPr>
            <w:rFonts w:hint="eastAsia" w:ascii="仿宋_GB2312" w:hAnsi="宋体" w:eastAsia="仿宋_GB2312" w:cs="宋体"/>
            <w:color w:val="333333"/>
            <w:kern w:val="0"/>
            <w:sz w:val="32"/>
            <w:szCs w:val="32"/>
            <w:lang w:val="en-US" w:eastAsia="zh-CN"/>
            <w:rPrChange w:id="1109" w:author="WPS_1675132163" w:date="2024-09-29T12:49:59Z">
              <w:rPr>
                <w:rFonts w:hint="eastAsia"/>
                <w:lang w:val="en-US" w:eastAsia="zh-CN"/>
              </w:rPr>
            </w:rPrChange>
          </w:rPr>
          <w:t>%</w:t>
        </w:r>
      </w:ins>
      <w:ins w:id="1110" w:author="WPS_1675132163" w:date="2024-09-29T13:12:10Z">
        <w:r>
          <w:rPr>
            <w:rFonts w:hint="eastAsia" w:ascii="仿宋_GB2312" w:hAnsi="宋体" w:eastAsia="仿宋_GB2312" w:cs="宋体"/>
            <w:color w:val="333333"/>
            <w:kern w:val="0"/>
            <w:sz w:val="32"/>
            <w:szCs w:val="32"/>
            <w:lang w:val="en-US" w:eastAsia="zh-CN"/>
          </w:rPr>
          <w:t>，</w:t>
        </w:r>
      </w:ins>
      <w:ins w:id="1111" w:author="WPS_1675132163" w:date="2024-09-29T13:12:11Z">
        <w:r>
          <w:rPr>
            <w:rFonts w:hint="eastAsia" w:ascii="仿宋_GB2312" w:hAnsi="宋体" w:eastAsia="仿宋_GB2312" w:cs="宋体"/>
            <w:color w:val="333333"/>
            <w:kern w:val="0"/>
            <w:sz w:val="32"/>
            <w:szCs w:val="32"/>
            <w:lang w:val="en-US" w:eastAsia="zh-CN"/>
          </w:rPr>
          <w:t>主要是</w:t>
        </w:r>
      </w:ins>
      <w:ins w:id="1112" w:author="WPS_1675132163" w:date="2024-09-29T13:12:14Z">
        <w:r>
          <w:rPr>
            <w:rFonts w:hint="eastAsia" w:ascii="仿宋_GB2312" w:hAnsi="宋体" w:eastAsia="仿宋_GB2312" w:cs="宋体"/>
            <w:color w:val="333333"/>
            <w:kern w:val="0"/>
            <w:sz w:val="32"/>
            <w:szCs w:val="32"/>
            <w:lang w:val="en-US" w:eastAsia="zh-CN"/>
          </w:rPr>
          <w:t>因为</w:t>
        </w:r>
      </w:ins>
      <w:ins w:id="1113" w:author="WPS_1675132163" w:date="2024-09-29T13:12:16Z">
        <w:r>
          <w:rPr>
            <w:rFonts w:hint="eastAsia" w:ascii="仿宋_GB2312" w:hAnsi="宋体" w:eastAsia="仿宋_GB2312" w:cs="宋体"/>
            <w:color w:val="333333"/>
            <w:kern w:val="0"/>
            <w:sz w:val="32"/>
            <w:szCs w:val="32"/>
            <w:lang w:val="en-US" w:eastAsia="zh-CN"/>
          </w:rPr>
          <w:t>加强</w:t>
        </w:r>
      </w:ins>
      <w:ins w:id="1114" w:author="WPS_1675132163" w:date="2024-09-29T13:12:17Z">
        <w:r>
          <w:rPr>
            <w:rFonts w:hint="eastAsia" w:ascii="仿宋_GB2312" w:hAnsi="宋体" w:eastAsia="仿宋_GB2312" w:cs="宋体"/>
            <w:color w:val="333333"/>
            <w:kern w:val="0"/>
            <w:sz w:val="32"/>
            <w:szCs w:val="32"/>
            <w:lang w:val="en-US" w:eastAsia="zh-CN"/>
          </w:rPr>
          <w:t>了</w:t>
        </w:r>
      </w:ins>
      <w:ins w:id="1115" w:author="WPS_1675132163" w:date="2024-09-29T13:12:19Z">
        <w:r>
          <w:rPr>
            <w:rFonts w:hint="eastAsia" w:ascii="仿宋_GB2312" w:hAnsi="宋体" w:eastAsia="仿宋_GB2312" w:cs="宋体"/>
            <w:color w:val="333333"/>
            <w:kern w:val="0"/>
            <w:sz w:val="32"/>
            <w:szCs w:val="32"/>
            <w:lang w:val="en-US" w:eastAsia="zh-CN"/>
          </w:rPr>
          <w:t>监督</w:t>
        </w:r>
      </w:ins>
      <w:ins w:id="1116" w:author="WPS_1675132163" w:date="2024-09-29T13:12:20Z">
        <w:r>
          <w:rPr>
            <w:rFonts w:hint="eastAsia" w:ascii="仿宋_GB2312" w:hAnsi="宋体" w:eastAsia="仿宋_GB2312" w:cs="宋体"/>
            <w:color w:val="333333"/>
            <w:kern w:val="0"/>
            <w:sz w:val="32"/>
            <w:szCs w:val="32"/>
            <w:lang w:val="en-US" w:eastAsia="zh-CN"/>
          </w:rPr>
          <w:t>检查</w:t>
        </w:r>
      </w:ins>
      <w:ins w:id="1117" w:author="WPS_1675132163" w:date="2024-09-29T13:12:22Z">
        <w:r>
          <w:rPr>
            <w:rFonts w:hint="eastAsia" w:ascii="仿宋_GB2312" w:hAnsi="宋体" w:eastAsia="仿宋_GB2312" w:cs="宋体"/>
            <w:color w:val="333333"/>
            <w:kern w:val="0"/>
            <w:sz w:val="32"/>
            <w:szCs w:val="32"/>
            <w:lang w:val="en-US" w:eastAsia="zh-CN"/>
          </w:rPr>
          <w:t>工作</w:t>
        </w:r>
      </w:ins>
      <w:ins w:id="1118" w:author="WPS_1675132163" w:date="2024-09-29T13:11:24Z">
        <w:r>
          <w:rPr>
            <w:rFonts w:hint="eastAsia" w:ascii="仿宋_GB2312" w:hAnsi="宋体" w:eastAsia="仿宋_GB2312" w:cs="宋体"/>
            <w:color w:val="333333"/>
            <w:kern w:val="0"/>
            <w:sz w:val="32"/>
            <w:szCs w:val="32"/>
            <w:lang w:val="en-US" w:eastAsia="zh-CN"/>
          </w:rPr>
          <w:t>；</w:t>
        </w:r>
      </w:ins>
      <w:ins w:id="1119" w:author="WPS_1675132163" w:date="2024-09-29T13:10:45Z">
        <w:r>
          <w:rPr>
            <w:rFonts w:hint="eastAsia" w:ascii="仿宋_GB2312" w:hAnsi="宋体" w:eastAsia="仿宋_GB2312" w:cs="宋体"/>
            <w:color w:val="333333"/>
            <w:kern w:val="0"/>
            <w:sz w:val="32"/>
            <w:szCs w:val="32"/>
            <w:lang w:val="en-US" w:eastAsia="zh-CN"/>
          </w:rPr>
          <w:t>因公</w:t>
        </w:r>
      </w:ins>
      <w:ins w:id="1120" w:author="WPS_1675132163" w:date="2024-09-29T13:10:49Z">
        <w:r>
          <w:rPr>
            <w:rFonts w:hint="eastAsia" w:ascii="仿宋_GB2312" w:hAnsi="宋体" w:eastAsia="仿宋_GB2312" w:cs="宋体"/>
            <w:color w:val="333333"/>
            <w:kern w:val="0"/>
            <w:sz w:val="32"/>
            <w:szCs w:val="32"/>
            <w:lang w:val="en-US" w:eastAsia="zh-CN"/>
          </w:rPr>
          <w:t>出国</w:t>
        </w:r>
      </w:ins>
      <w:ins w:id="1121" w:author="WPS_1675132163" w:date="2024-09-29T13:10:50Z">
        <w:r>
          <w:rPr>
            <w:rFonts w:hint="eastAsia" w:ascii="仿宋_GB2312" w:hAnsi="宋体" w:eastAsia="仿宋_GB2312" w:cs="宋体"/>
            <w:color w:val="333333"/>
            <w:kern w:val="0"/>
            <w:sz w:val="32"/>
            <w:szCs w:val="32"/>
            <w:lang w:val="en-US" w:eastAsia="zh-CN"/>
          </w:rPr>
          <w:t>（</w:t>
        </w:r>
      </w:ins>
      <w:ins w:id="1122" w:author="WPS_1675132163" w:date="2024-09-29T13:11:00Z">
        <w:r>
          <w:rPr>
            <w:rFonts w:hint="eastAsia" w:ascii="仿宋_GB2312" w:hAnsi="宋体" w:eastAsia="仿宋_GB2312" w:cs="宋体"/>
            <w:color w:val="333333"/>
            <w:kern w:val="0"/>
            <w:sz w:val="32"/>
            <w:szCs w:val="32"/>
            <w:lang w:val="en-US" w:eastAsia="zh-CN"/>
          </w:rPr>
          <w:t>境</w:t>
        </w:r>
      </w:ins>
      <w:ins w:id="1123" w:author="WPS_1675132163" w:date="2024-09-29T13:11:06Z">
        <w:r>
          <w:rPr>
            <w:rFonts w:hint="eastAsia" w:ascii="仿宋_GB2312" w:hAnsi="宋体" w:eastAsia="仿宋_GB2312" w:cs="宋体"/>
            <w:color w:val="333333"/>
            <w:kern w:val="0"/>
            <w:sz w:val="32"/>
            <w:szCs w:val="32"/>
            <w:lang w:val="en-US" w:eastAsia="zh-CN"/>
          </w:rPr>
          <w:t>）</w:t>
        </w:r>
      </w:ins>
      <w:ins w:id="1124" w:author="WPS_1675132163" w:date="2024-09-29T13:11:09Z">
        <w:r>
          <w:rPr>
            <w:rFonts w:hint="eastAsia" w:ascii="仿宋_GB2312" w:hAnsi="宋体" w:eastAsia="仿宋_GB2312" w:cs="宋体"/>
            <w:color w:val="333333"/>
            <w:kern w:val="0"/>
            <w:sz w:val="32"/>
            <w:szCs w:val="32"/>
            <w:lang w:val="en-US" w:eastAsia="zh-CN"/>
          </w:rPr>
          <w:t>费用</w:t>
        </w:r>
      </w:ins>
      <w:ins w:id="1125" w:author="WPS_1675132163" w:date="2024-09-29T13:11:11Z">
        <w:r>
          <w:rPr>
            <w:rFonts w:hint="eastAsia" w:ascii="仿宋_GB2312" w:hAnsi="宋体" w:eastAsia="仿宋_GB2312" w:cs="宋体"/>
            <w:color w:val="333333"/>
            <w:kern w:val="0"/>
            <w:sz w:val="32"/>
            <w:szCs w:val="32"/>
            <w:lang w:val="en-US" w:eastAsia="zh-CN"/>
          </w:rPr>
          <w:t>0</w:t>
        </w:r>
      </w:ins>
      <w:ins w:id="1126" w:author="WPS_1675132163" w:date="2024-09-29T13:11:12Z">
        <w:r>
          <w:rPr>
            <w:rFonts w:hint="eastAsia" w:ascii="仿宋_GB2312" w:hAnsi="宋体" w:eastAsia="仿宋_GB2312" w:cs="宋体"/>
            <w:color w:val="333333"/>
            <w:kern w:val="0"/>
            <w:sz w:val="32"/>
            <w:szCs w:val="32"/>
            <w:lang w:val="en-US" w:eastAsia="zh-CN"/>
          </w:rPr>
          <w:t>万元</w:t>
        </w:r>
      </w:ins>
      <w:ins w:id="1127" w:author="WPS_1675132163" w:date="2024-09-29T13:11:13Z">
        <w:r>
          <w:rPr>
            <w:rFonts w:hint="eastAsia" w:ascii="仿宋_GB2312" w:hAnsi="宋体" w:eastAsia="仿宋_GB2312" w:cs="宋体"/>
            <w:color w:val="333333"/>
            <w:kern w:val="0"/>
            <w:sz w:val="32"/>
            <w:szCs w:val="32"/>
            <w:lang w:val="en-US" w:eastAsia="zh-CN"/>
          </w:rPr>
          <w:t>。</w:t>
        </w:r>
      </w:ins>
    </w:p>
    <w:p w14:paraId="0E4F46E9">
      <w:pPr>
        <w:pStyle w:val="2"/>
        <w:rPr>
          <w:ins w:id="1128" w:author="WPS_1675132163" w:date="2024-09-29T11:57:51Z"/>
          <w:rFonts w:hint="eastAsia"/>
        </w:rPr>
      </w:pPr>
    </w:p>
    <w:p w14:paraId="24289E26">
      <w:pPr>
        <w:pStyle w:val="2"/>
        <w:rPr>
          <w:ins w:id="1129" w:author="Administrator" w:date="2024-08-17T11:59:57Z"/>
          <w:rFonts w:hint="eastAsia"/>
        </w:rPr>
      </w:pPr>
    </w:p>
    <w:p w14:paraId="6E8303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ins w:id="1130" w:author="Administrator" w:date="2024-08-17T12:00:34Z"/>
          <w:del w:id="1131" w:author="WPS_1675132163" w:date="2024-09-29T11:53:59Z"/>
          <w:rFonts w:hint="eastAsia" w:ascii="黑体" w:eastAsia="黑体"/>
          <w:sz w:val="32"/>
          <w:szCs w:val="32"/>
          <w:lang w:val="en-US" w:eastAsia="zh-CN"/>
        </w:rPr>
      </w:pPr>
      <w:ins w:id="1132" w:author="Administrator" w:date="2024-08-17T11:59:59Z">
        <w:del w:id="1133" w:author="WPS_1675132163" w:date="2024-09-29T11:53:59Z">
          <w:r>
            <w:rPr>
              <w:rFonts w:hint="eastAsia" w:ascii="黑体" w:eastAsia="黑体" w:hAnsiTheme="minorHAnsi" w:cstheme="minorBidi"/>
              <w:color w:val="auto"/>
              <w:kern w:val="2"/>
              <w:sz w:val="32"/>
              <w:szCs w:val="32"/>
              <w:lang w:eastAsia="zh-CN"/>
              <w:rPrChange w:id="1134" w:author="Administrator" w:date="2024-08-17T12:00:30Z">
                <w:rPr>
                  <w:rFonts w:hint="eastAsia" w:ascii="仿宋_GB2312" w:hAnsi="宋体" w:eastAsia="仿宋_GB2312" w:cs="宋体"/>
                  <w:color w:val="333333"/>
                  <w:kern w:val="0"/>
                  <w:sz w:val="32"/>
                  <w:szCs w:val="32"/>
                  <w:lang w:eastAsia="zh-CN"/>
                </w:rPr>
              </w:rPrChange>
            </w:rPr>
            <w:delText>（</w:delText>
          </w:r>
        </w:del>
      </w:ins>
      <w:ins w:id="1135" w:author="Administrator" w:date="2024-08-17T12:00:04Z">
        <w:del w:id="1136" w:author="WPS_1675132163" w:date="2024-09-29T11:53:59Z">
          <w:r>
            <w:rPr>
              <w:rFonts w:hint="eastAsia" w:ascii="黑体" w:eastAsia="黑体" w:hAnsiTheme="minorHAnsi" w:cstheme="minorBidi"/>
              <w:color w:val="auto"/>
              <w:kern w:val="2"/>
              <w:sz w:val="32"/>
              <w:szCs w:val="32"/>
              <w:lang w:val="en-US" w:eastAsia="zh-CN"/>
              <w:rPrChange w:id="1137" w:author="Administrator" w:date="2024-08-17T12:00:30Z">
                <w:rPr>
                  <w:rFonts w:hint="eastAsia" w:ascii="仿宋_GB2312" w:hAnsi="宋体" w:eastAsia="仿宋_GB2312" w:cs="宋体"/>
                  <w:color w:val="333333"/>
                  <w:kern w:val="0"/>
                  <w:sz w:val="32"/>
                  <w:szCs w:val="32"/>
                  <w:lang w:val="en-US" w:eastAsia="zh-CN"/>
                </w:rPr>
              </w:rPrChange>
            </w:rPr>
            <w:delText>七</w:delText>
          </w:r>
        </w:del>
      </w:ins>
      <w:ins w:id="1138" w:author="Administrator" w:date="2024-08-17T11:59:59Z">
        <w:del w:id="1139" w:author="WPS_1675132163" w:date="2024-09-29T11:53:59Z">
          <w:r>
            <w:rPr>
              <w:rFonts w:hint="eastAsia" w:ascii="黑体" w:eastAsia="黑体" w:hAnsiTheme="minorHAnsi" w:cstheme="minorBidi"/>
              <w:color w:val="auto"/>
              <w:kern w:val="2"/>
              <w:sz w:val="32"/>
              <w:szCs w:val="32"/>
              <w:lang w:eastAsia="zh-CN"/>
              <w:rPrChange w:id="1140" w:author="Administrator" w:date="2024-08-17T12:00:30Z">
                <w:rPr>
                  <w:rFonts w:hint="eastAsia" w:ascii="仿宋_GB2312" w:hAnsi="宋体" w:eastAsia="仿宋_GB2312" w:cs="宋体"/>
                  <w:color w:val="333333"/>
                  <w:kern w:val="0"/>
                  <w:sz w:val="32"/>
                  <w:szCs w:val="32"/>
                  <w:lang w:eastAsia="zh-CN"/>
                </w:rPr>
              </w:rPrChange>
            </w:rPr>
            <w:delText>）</w:delText>
          </w:r>
        </w:del>
      </w:ins>
      <w:ins w:id="1141" w:author="Administrator" w:date="2024-08-17T12:00:15Z">
        <w:del w:id="1142" w:author="WPS_1675132163" w:date="2024-09-29T11:53:59Z">
          <w:r>
            <w:rPr>
              <w:rFonts w:hint="eastAsia" w:ascii="黑体" w:eastAsia="黑体"/>
              <w:sz w:val="32"/>
              <w:szCs w:val="32"/>
              <w:lang w:val="en-US" w:eastAsia="zh-CN"/>
            </w:rPr>
            <w:delText>2</w:delText>
          </w:r>
        </w:del>
      </w:ins>
      <w:ins w:id="1143" w:author="Administrator" w:date="2024-08-17T12:00:16Z">
        <w:del w:id="1144" w:author="WPS_1675132163" w:date="2024-09-29T11:53:59Z">
          <w:r>
            <w:rPr>
              <w:rFonts w:hint="eastAsia" w:ascii="黑体" w:eastAsia="黑体"/>
              <w:sz w:val="32"/>
              <w:szCs w:val="32"/>
              <w:lang w:val="en-US" w:eastAsia="zh-CN"/>
            </w:rPr>
            <w:delText>024</w:delText>
          </w:r>
        </w:del>
      </w:ins>
      <w:ins w:id="1145" w:author="Administrator" w:date="2024-08-17T12:00:17Z">
        <w:del w:id="1146" w:author="WPS_1675132163" w:date="2024-09-29T11:53:59Z">
          <w:r>
            <w:rPr>
              <w:rFonts w:hint="eastAsia" w:ascii="黑体" w:eastAsia="黑体"/>
              <w:sz w:val="32"/>
              <w:szCs w:val="32"/>
              <w:lang w:val="en-US" w:eastAsia="zh-CN"/>
            </w:rPr>
            <w:delText>年</w:delText>
          </w:r>
        </w:del>
      </w:ins>
      <w:ins w:id="1147" w:author="Administrator" w:date="2024-08-17T12:00:19Z">
        <w:del w:id="1148" w:author="WPS_1675132163" w:date="2024-09-29T11:53:59Z">
          <w:r>
            <w:rPr>
              <w:rFonts w:hint="eastAsia" w:ascii="黑体" w:eastAsia="黑体"/>
              <w:sz w:val="32"/>
              <w:szCs w:val="32"/>
              <w:lang w:val="en-US" w:eastAsia="zh-CN"/>
            </w:rPr>
            <w:delText>工作</w:delText>
          </w:r>
        </w:del>
      </w:ins>
      <w:ins w:id="1149" w:author="Administrator" w:date="2024-08-17T12:00:23Z">
        <w:del w:id="1150" w:author="WPS_1675132163" w:date="2024-09-29T11:53:59Z">
          <w:r>
            <w:rPr>
              <w:rFonts w:hint="eastAsia" w:ascii="黑体" w:eastAsia="黑体"/>
              <w:sz w:val="32"/>
              <w:szCs w:val="32"/>
              <w:lang w:val="en-US" w:eastAsia="zh-CN"/>
            </w:rPr>
            <w:delText>计划</w:delText>
          </w:r>
        </w:del>
      </w:ins>
    </w:p>
    <w:p w14:paraId="78DF203F">
      <w:pPr>
        <w:pStyle w:val="2"/>
        <w:ind w:firstLine="640" w:firstLineChars="200"/>
        <w:rPr>
          <w:ins w:id="1152" w:author="Administrator" w:date="2024-08-17T11:59:55Z"/>
          <w:del w:id="1153" w:author="WPS_1675132163" w:date="2024-09-29T11:53:59Z"/>
          <w:rFonts w:hint="eastAsia" w:asciiTheme="minorHAnsi" w:eastAsiaTheme="minorEastAsia"/>
          <w:sz w:val="21"/>
          <w:szCs w:val="24"/>
          <w:lang w:val="en-US"/>
          <w:rPrChange w:id="1154" w:author="Administrator" w:date="2024-08-17T12:00:30Z">
            <w:rPr>
              <w:ins w:id="1155" w:author="Administrator" w:date="2024-08-17T11:59:55Z"/>
              <w:del w:id="1156" w:author="WPS_1675132163" w:date="2024-09-29T11:53:59Z"/>
              <w:rFonts w:hint="default" w:ascii="黑体" w:eastAsia="黑体"/>
              <w:sz w:val="32"/>
              <w:szCs w:val="32"/>
              <w:lang w:val="en-US"/>
            </w:rPr>
          </w:rPrChange>
        </w:rPr>
        <w:pPrChange w:id="1151" w:author="Administrator" w:date="2024-08-17T12:00:56Z">
          <w:pPr>
            <w:pStyle w:val="2"/>
          </w:pPr>
        </w:pPrChange>
      </w:pPr>
      <w:ins w:id="1157" w:author="Administrator" w:date="2024-08-17T12:00:48Z">
        <w:del w:id="1158" w:author="WPS_1675132163" w:date="2024-09-29T11:53:59Z">
          <w:r>
            <w:rPr>
              <w:rFonts w:hint="default" w:ascii="Times New Roman" w:hAnsi="Times New Roman" w:eastAsia="仿宋_GB2312" w:cs="Times New Roman"/>
              <w:kern w:val="0"/>
              <w:sz w:val="32"/>
              <w:szCs w:val="32"/>
              <w:lang w:val="en-US" w:eastAsia="zh-CN"/>
            </w:rPr>
            <w:delText>20</w:delText>
          </w:r>
        </w:del>
      </w:ins>
      <w:ins w:id="1159" w:author="Administrator" w:date="2024-08-17T12:00:48Z">
        <w:del w:id="1160" w:author="WPS_1675132163" w:date="2024-09-29T11:53:59Z">
          <w:r>
            <w:rPr>
              <w:rFonts w:hint="eastAsia" w:ascii="Times New Roman" w:hAnsi="Times New Roman" w:eastAsia="仿宋_GB2312" w:cs="Times New Roman"/>
              <w:kern w:val="0"/>
              <w:sz w:val="32"/>
              <w:szCs w:val="32"/>
              <w:lang w:val="en-US" w:eastAsia="zh-CN"/>
            </w:rPr>
            <w:delText>24</w:delText>
          </w:r>
        </w:del>
      </w:ins>
      <w:ins w:id="1161" w:author="Administrator" w:date="2024-08-17T12:00:48Z">
        <w:del w:id="1162" w:author="WPS_1675132163" w:date="2024-09-29T11:53:59Z">
          <w:r>
            <w:rPr>
              <w:rFonts w:hint="default" w:ascii="Times New Roman" w:hAnsi="Times New Roman" w:eastAsia="仿宋_GB2312" w:cs="Times New Roman"/>
              <w:kern w:val="0"/>
              <w:sz w:val="32"/>
              <w:szCs w:val="32"/>
              <w:lang w:val="en-US" w:eastAsia="zh-CN"/>
            </w:rPr>
            <w:delText>年我们将从以下方面开展工作。1、部门预算所有项目支出的预期绩效目标应编入部门预算，并对其中30万元以上项目的预期绩效目标进行重点审核，在</w:delText>
          </w:r>
        </w:del>
      </w:ins>
      <w:ins w:id="1163" w:author="Administrator" w:date="2024-08-17T12:00:48Z">
        <w:del w:id="1164" w:author="WPS_1675132163" w:date="2024-09-29T11:53:59Z">
          <w:r>
            <w:rPr>
              <w:rFonts w:hint="eastAsia" w:ascii="Times New Roman" w:hAnsi="Times New Roman" w:eastAsia="仿宋_GB2312" w:cs="Times New Roman"/>
              <w:kern w:val="0"/>
              <w:sz w:val="32"/>
              <w:szCs w:val="32"/>
              <w:lang w:val="en-US" w:eastAsia="zh-CN"/>
            </w:rPr>
            <w:delText>预算一体化系统</w:delText>
          </w:r>
        </w:del>
      </w:ins>
      <w:ins w:id="1165" w:author="Administrator" w:date="2024-08-17T12:00:48Z">
        <w:del w:id="1166" w:author="WPS_1675132163" w:date="2024-09-29T11:53:59Z">
          <w:r>
            <w:rPr>
              <w:rFonts w:hint="default" w:ascii="Times New Roman" w:hAnsi="Times New Roman" w:eastAsia="仿宋_GB2312" w:cs="Times New Roman"/>
              <w:kern w:val="0"/>
              <w:sz w:val="32"/>
              <w:szCs w:val="32"/>
              <w:lang w:val="en-US" w:eastAsia="zh-CN"/>
            </w:rPr>
            <w:delText>中</w:delText>
          </w:r>
        </w:del>
      </w:ins>
      <w:ins w:id="1167" w:author="Administrator" w:date="2024-08-17T12:00:48Z">
        <w:del w:id="1168" w:author="WPS_1675132163" w:date="2024-09-29T11:53:59Z">
          <w:r>
            <w:rPr>
              <w:rFonts w:hint="eastAsia" w:ascii="Times New Roman" w:hAnsi="Times New Roman" w:eastAsia="仿宋_GB2312" w:cs="Times New Roman"/>
              <w:kern w:val="0"/>
              <w:sz w:val="32"/>
              <w:szCs w:val="32"/>
              <w:lang w:val="en-US" w:eastAsia="zh-CN"/>
            </w:rPr>
            <w:delText>进行整体及专项绩效目标申报</w:delText>
          </w:r>
        </w:del>
      </w:ins>
      <w:ins w:id="1169" w:author="Administrator" w:date="2024-08-17T12:00:48Z">
        <w:del w:id="1170" w:author="WPS_1675132163" w:date="2024-09-29T11:53:59Z">
          <w:r>
            <w:rPr>
              <w:rFonts w:hint="default" w:ascii="Times New Roman" w:hAnsi="Times New Roman" w:eastAsia="仿宋_GB2312" w:cs="Times New Roman"/>
              <w:kern w:val="0"/>
              <w:sz w:val="32"/>
              <w:szCs w:val="32"/>
              <w:lang w:val="en-US" w:eastAsia="zh-CN"/>
            </w:rPr>
            <w:delText>，并将项目绩效目标的申报审核作为下一编审流程的前提，做到财政专项资金项目绩效目标与预算编审的信息化同步管理； 2、开展部门预算执行情况综合考核和行政事业单位财务管理考核，提高预算部门开展绩效管理工作的自觉性，发挥其在预算绩效管理中的主体作用；3、加强与财政监督间的相互联系，绩效管理工作是开展绩效监督的前提和基础，绩效管理与监督既是监督与被监督的关系，同时又是相互促进的关系，没有绩效管理工作的全面开展，也谈不上绩效监督的深入推进；没有有效的监督，绩效管理也容易流于形式；4、按照“谁用款、谁负责”的原则，建立绩效问责机制，严格绩效管理责任，对部门决策失误、执行不力、绩效较差、资金浪费等不认真履行绩效管理的单位和个人，政府应实施绩效问责或行政问责。5.对全县所有的</w:delText>
          </w:r>
        </w:del>
      </w:ins>
      <w:ins w:id="1171" w:author="Administrator" w:date="2024-08-17T12:00:48Z">
        <w:del w:id="1172" w:author="WPS_1675132163" w:date="2024-09-29T11:53:59Z">
          <w:r>
            <w:rPr>
              <w:rFonts w:hint="eastAsia" w:ascii="Times New Roman" w:hAnsi="Times New Roman" w:eastAsia="仿宋_GB2312" w:cs="Times New Roman"/>
              <w:kern w:val="0"/>
              <w:sz w:val="32"/>
              <w:szCs w:val="32"/>
              <w:lang w:val="en-US" w:eastAsia="zh-CN"/>
            </w:rPr>
            <w:delText>乡村振兴</w:delText>
          </w:r>
        </w:del>
      </w:ins>
      <w:ins w:id="1173" w:author="Administrator" w:date="2024-08-17T12:00:48Z">
        <w:del w:id="1174" w:author="WPS_1675132163" w:date="2024-09-29T11:53:59Z">
          <w:r>
            <w:rPr>
              <w:rFonts w:hint="default" w:ascii="Times New Roman" w:hAnsi="Times New Roman" w:eastAsia="仿宋_GB2312" w:cs="Times New Roman"/>
              <w:kern w:val="0"/>
              <w:sz w:val="32"/>
              <w:szCs w:val="32"/>
              <w:lang w:val="en-US" w:eastAsia="zh-CN"/>
            </w:rPr>
            <w:delText>资金进行绩效评价管理，并将结果在政府网上进行公开。6.继续推动财审联动，争取让绩效管理发挥更大的作用。</w:delText>
          </w:r>
        </w:del>
      </w:ins>
    </w:p>
    <w:p w14:paraId="31E692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ins w:id="1175" w:author="Administrator" w:date="2024-08-17T11:59:47Z"/>
          <w:del w:id="1176" w:author="WPS_1675132163" w:date="2024-09-29T11:53:59Z"/>
          <w:rFonts w:hint="eastAsia" w:ascii="仿宋_GB2312" w:hAnsi="宋体" w:eastAsia="仿宋_GB2312" w:cs="宋体"/>
          <w:color w:val="333333"/>
          <w:kern w:val="0"/>
          <w:sz w:val="32"/>
          <w:szCs w:val="32"/>
        </w:rPr>
      </w:pPr>
    </w:p>
    <w:p w14:paraId="4FF9A9EE">
      <w:pPr>
        <w:pStyle w:val="2"/>
      </w:pPr>
    </w:p>
    <w:p w14:paraId="5884EC31">
      <w:pPr>
        <w:rPr>
          <w:rFonts w:hint="default" w:ascii="方正小标宋简体" w:eastAsia="方正小标宋简体"/>
          <w:color w:val="1F4E79" w:themeColor="accent1" w:themeShade="80"/>
          <w:sz w:val="44"/>
          <w:lang w:val="en-US" w:eastAsia="zh-CN"/>
        </w:rPr>
      </w:pPr>
    </w:p>
    <w:sectPr>
      <w:footerReference r:id="rId5" w:type="default"/>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Administrator" w:date="2024-08-17T11:12:37Z" w:initials="">
    <w:p w14:paraId="6DC80CF2">
      <w:pPr>
        <w:pStyle w:val="4"/>
        <w:rPr>
          <w:rFonts w:hint="default" w:eastAsiaTheme="minorEastAsia"/>
          <w:lang w:val="en-US" w:eastAsia="zh-CN"/>
        </w:rPr>
      </w:pPr>
      <w:r>
        <w:rPr>
          <w:rFonts w:hint="eastAsia"/>
          <w:lang w:val="en-US" w:eastAsia="zh-CN"/>
        </w:rPr>
        <w:t>是否删除</w:t>
      </w:r>
    </w:p>
  </w:comment>
  <w:comment w:id="1" w:author="Administrator" w:date="2024-08-17T10:58:04Z" w:initials="">
    <w:p w14:paraId="53D443A7">
      <w:pPr>
        <w:pStyle w:val="4"/>
        <w:rPr>
          <w:rFonts w:hint="default" w:eastAsiaTheme="minorEastAsia"/>
          <w:lang w:val="en-US" w:eastAsia="zh-CN"/>
        </w:rPr>
      </w:pPr>
      <w:r>
        <w:rPr>
          <w:rFonts w:hint="eastAsia"/>
          <w:lang w:val="en-US" w:eastAsia="zh-CN"/>
        </w:rPr>
        <w:t>是否删除</w:t>
      </w:r>
    </w:p>
  </w:comment>
  <w:comment w:id="2" w:author="Administrator" w:date="2024-08-17T10:59:32Z" w:initials="">
    <w:p w14:paraId="063A3D1F">
      <w:pPr>
        <w:pStyle w:val="4"/>
        <w:rPr>
          <w:rFonts w:hint="default" w:eastAsiaTheme="minorEastAsia"/>
          <w:lang w:val="en-US" w:eastAsia="zh-CN"/>
        </w:rPr>
      </w:pPr>
      <w:r>
        <w:rPr>
          <w:rFonts w:hint="eastAsia"/>
          <w:lang w:val="en-US" w:eastAsia="zh-CN"/>
        </w:rPr>
        <w:t>是否删除</w:t>
      </w:r>
    </w:p>
  </w:comment>
  <w:comment w:id="3" w:author="Administrator" w:date="2024-08-02T10:21:36Z" w:initials="">
    <w:p w14:paraId="020C64A8">
      <w:pPr>
        <w:pStyle w:val="4"/>
        <w:rPr>
          <w:rFonts w:hint="eastAsia"/>
          <w:lang w:val="en-US" w:eastAsia="zh-CN"/>
        </w:rPr>
      </w:pPr>
      <w:r>
        <w:rPr>
          <w:rFonts w:hint="eastAsia"/>
          <w:lang w:val="en-US" w:eastAsia="zh-CN"/>
        </w:rPr>
        <w:t>企业股</w:t>
      </w:r>
    </w:p>
    <w:p w14:paraId="53150E06">
      <w:pPr>
        <w:pStyle w:val="4"/>
        <w:rPr>
          <w:rFonts w:hint="eastAsia"/>
          <w:lang w:val="en-US" w:eastAsia="zh-CN"/>
        </w:rPr>
      </w:pPr>
    </w:p>
  </w:comment>
  <w:comment w:id="4" w:author="Administrator" w:date="2024-08-02T10:21:49Z" w:initials="">
    <w:p w14:paraId="5AB348A4">
      <w:pPr>
        <w:pStyle w:val="4"/>
        <w:rPr>
          <w:rFonts w:hint="default"/>
          <w:lang w:val="en-US" w:eastAsia="zh-CN"/>
        </w:rPr>
      </w:pPr>
      <w:r>
        <w:rPr>
          <w:rFonts w:hint="eastAsia"/>
          <w:lang w:val="en-US" w:eastAsia="zh-CN"/>
        </w:rPr>
        <w:t>绩效评价，王维哲</w:t>
      </w:r>
    </w:p>
  </w:comment>
  <w:comment w:id="5" w:author="Administrator" w:date="2024-08-02T10:21:49Z" w:initials="">
    <w:p w14:paraId="6B0B89C6">
      <w:pPr>
        <w:pStyle w:val="4"/>
        <w:rPr>
          <w:rFonts w:hint="default"/>
          <w:lang w:val="en-US" w:eastAsia="zh-CN"/>
        </w:rPr>
      </w:pPr>
      <w:r>
        <w:rPr>
          <w:rFonts w:hint="eastAsia"/>
          <w:lang w:val="en-US" w:eastAsia="zh-CN"/>
        </w:rPr>
        <w:t>绩效评价，王维哲</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DC80CF2" w15:done="0"/>
  <w15:commentEx w15:paraId="53D443A7" w15:done="0"/>
  <w15:commentEx w15:paraId="063A3D1F" w15:done="0"/>
  <w15:commentEx w15:paraId="53150E06" w15:done="0"/>
  <w15:commentEx w15:paraId="5AB348A4" w15:done="0"/>
  <w15:commentEx w15:paraId="6B0B89C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B70769C-4D75-4D4F-882B-0E8604480AB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9D7B33D-AB8D-49EB-B37A-AA8B20307567}"/>
  </w:font>
  <w:font w:name="方正小标宋简体">
    <w:panose1 w:val="02000000000000000000"/>
    <w:charset w:val="86"/>
    <w:family w:val="auto"/>
    <w:pitch w:val="default"/>
    <w:sig w:usb0="00000001" w:usb1="08000000" w:usb2="00000000" w:usb3="00000000" w:csb0="00040000" w:csb1="00000000"/>
    <w:embedRegular r:id="rId3" w:fontKey="{375B8886-F154-468A-8659-B1DC39B338D6}"/>
  </w:font>
  <w:font w:name="仿宋_GB2312">
    <w:altName w:val="仿宋"/>
    <w:panose1 w:val="02010609030101010101"/>
    <w:charset w:val="86"/>
    <w:family w:val="modern"/>
    <w:pitch w:val="default"/>
    <w:sig w:usb0="00000000" w:usb1="00000000" w:usb2="00000000" w:usb3="00000000" w:csb0="00040000" w:csb1="00000000"/>
    <w:embedRegular r:id="rId4" w:fontKey="{14AAA601-6C3A-40CD-97B7-BAD837DB0BBC}"/>
  </w:font>
  <w:font w:name="楷体_GB2312">
    <w:altName w:val="楷体"/>
    <w:panose1 w:val="02010609030101010101"/>
    <w:charset w:val="86"/>
    <w:family w:val="modern"/>
    <w:pitch w:val="default"/>
    <w:sig w:usb0="00000000" w:usb1="00000000" w:usb2="00000000" w:usb3="00000000" w:csb0="00040000" w:csb1="00000000"/>
    <w:embedRegular r:id="rId5" w:fontKey="{21EE024A-9893-4EDD-8EF1-09D12ACAF6A6}"/>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D27EC7">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DDA66E">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0DDA66E">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D17980"/>
    <w:multiLevelType w:val="singleLevel"/>
    <w:tmpl w:val="B5D17980"/>
    <w:lvl w:ilvl="0" w:tentative="0">
      <w:start w:val="1"/>
      <w:numFmt w:val="decimal"/>
      <w:suff w:val="nothing"/>
      <w:lvlText w:val="%1、"/>
      <w:lvlJc w:val="left"/>
    </w:lvl>
  </w:abstractNum>
  <w:abstractNum w:abstractNumId="1">
    <w:nsid w:val="B747B6F8"/>
    <w:multiLevelType w:val="singleLevel"/>
    <w:tmpl w:val="B747B6F8"/>
    <w:lvl w:ilvl="0" w:tentative="0">
      <w:start w:val="1"/>
      <w:numFmt w:val="decimal"/>
      <w:suff w:val="nothing"/>
      <w:lvlText w:val="%1、"/>
      <w:lvlJc w:val="left"/>
    </w:lvl>
  </w:abstractNum>
  <w:abstractNum w:abstractNumId="2">
    <w:nsid w:val="B8EC068F"/>
    <w:multiLevelType w:val="singleLevel"/>
    <w:tmpl w:val="B8EC068F"/>
    <w:lvl w:ilvl="0" w:tentative="0">
      <w:start w:val="1"/>
      <w:numFmt w:val="chineseCountingThousand"/>
      <w:suff w:val="nothing"/>
      <w:lvlText w:val="%1、"/>
      <w:lvlJc w:val="left"/>
      <w:pPr>
        <w:tabs>
          <w:tab w:val="left" w:pos="420"/>
        </w:tabs>
        <w:ind w:left="0" w:leftChars="0" w:firstLine="0" w:firstLineChars="0"/>
      </w:pPr>
      <w:rPr>
        <w:rFonts w:hint="eastAsia"/>
      </w:rPr>
    </w:lvl>
  </w:abstractNum>
  <w:abstractNum w:abstractNumId="3">
    <w:nsid w:val="F221E59B"/>
    <w:multiLevelType w:val="singleLevel"/>
    <w:tmpl w:val="F221E59B"/>
    <w:lvl w:ilvl="0" w:tentative="0">
      <w:start w:val="2"/>
      <w:numFmt w:val="chineseCountingThousand"/>
      <w:suff w:val="nothing"/>
      <w:lvlText w:val="%1、"/>
      <w:lvlJc w:val="left"/>
      <w:pPr>
        <w:tabs>
          <w:tab w:val="left" w:pos="420"/>
        </w:tabs>
        <w:ind w:left="0" w:leftChars="0" w:firstLine="0" w:firstLineChars="0"/>
      </w:pPr>
      <w:rPr>
        <w:rFonts w:hint="eastAsia" w:eastAsia="黑体"/>
      </w:rPr>
    </w:lvl>
  </w:abstractNum>
  <w:num w:numId="1">
    <w:abstractNumId w:val="2"/>
  </w:num>
  <w:num w:numId="2">
    <w:abstractNumId w:val="0"/>
  </w:num>
  <w:num w:numId="3">
    <w:abstractNumId w:val="1"/>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rson w15:author="WPS_1675132163">
    <w15:presenceInfo w15:providerId="WPS Office" w15:userId="33113026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wNWE1OTFhNTJiZjhlMjkyYWVkZjAxMDEwYTdjZWQifQ=="/>
  </w:docVars>
  <w:rsids>
    <w:rsidRoot w:val="00000000"/>
    <w:rsid w:val="0099482C"/>
    <w:rsid w:val="01BA0F88"/>
    <w:rsid w:val="01DC2EF1"/>
    <w:rsid w:val="02BD6782"/>
    <w:rsid w:val="02D74EB1"/>
    <w:rsid w:val="031F7B14"/>
    <w:rsid w:val="03946B7D"/>
    <w:rsid w:val="03C83987"/>
    <w:rsid w:val="040B01EF"/>
    <w:rsid w:val="0424640D"/>
    <w:rsid w:val="042674BD"/>
    <w:rsid w:val="04360164"/>
    <w:rsid w:val="04492D43"/>
    <w:rsid w:val="04682857"/>
    <w:rsid w:val="048C7C16"/>
    <w:rsid w:val="04B23772"/>
    <w:rsid w:val="05F81BEB"/>
    <w:rsid w:val="06066556"/>
    <w:rsid w:val="061B1255"/>
    <w:rsid w:val="066B673D"/>
    <w:rsid w:val="06AF06C9"/>
    <w:rsid w:val="0714279E"/>
    <w:rsid w:val="08FA37B7"/>
    <w:rsid w:val="0936535F"/>
    <w:rsid w:val="09B571A7"/>
    <w:rsid w:val="09F0349C"/>
    <w:rsid w:val="0A273234"/>
    <w:rsid w:val="0A54649D"/>
    <w:rsid w:val="0B344416"/>
    <w:rsid w:val="0B5179BB"/>
    <w:rsid w:val="0BDB6B6E"/>
    <w:rsid w:val="0C04110D"/>
    <w:rsid w:val="0C2926D6"/>
    <w:rsid w:val="0CE05E19"/>
    <w:rsid w:val="0CF409A6"/>
    <w:rsid w:val="0D486C8A"/>
    <w:rsid w:val="0E167824"/>
    <w:rsid w:val="0E8661CC"/>
    <w:rsid w:val="0F3B2CC9"/>
    <w:rsid w:val="0F5E4EB8"/>
    <w:rsid w:val="0F9233DC"/>
    <w:rsid w:val="0FB358B9"/>
    <w:rsid w:val="106B66A6"/>
    <w:rsid w:val="11220BA4"/>
    <w:rsid w:val="11547D6E"/>
    <w:rsid w:val="11C93C04"/>
    <w:rsid w:val="121B48F5"/>
    <w:rsid w:val="128B5DFB"/>
    <w:rsid w:val="141D4C29"/>
    <w:rsid w:val="143A0EE7"/>
    <w:rsid w:val="145A4680"/>
    <w:rsid w:val="14786E70"/>
    <w:rsid w:val="14975B33"/>
    <w:rsid w:val="154B67CF"/>
    <w:rsid w:val="16CB7FB3"/>
    <w:rsid w:val="176B59F9"/>
    <w:rsid w:val="17F22867"/>
    <w:rsid w:val="18BD7C56"/>
    <w:rsid w:val="18CD1919"/>
    <w:rsid w:val="18DB1BBB"/>
    <w:rsid w:val="18F46C37"/>
    <w:rsid w:val="19163595"/>
    <w:rsid w:val="194011F5"/>
    <w:rsid w:val="195818E4"/>
    <w:rsid w:val="195D1E6E"/>
    <w:rsid w:val="1A24242B"/>
    <w:rsid w:val="1A601ADF"/>
    <w:rsid w:val="1A6B41B4"/>
    <w:rsid w:val="1AA24756"/>
    <w:rsid w:val="1AF60FCB"/>
    <w:rsid w:val="1B481BEF"/>
    <w:rsid w:val="1B863C05"/>
    <w:rsid w:val="1BDB3837"/>
    <w:rsid w:val="1C1B05AE"/>
    <w:rsid w:val="1C5349B0"/>
    <w:rsid w:val="1C72216C"/>
    <w:rsid w:val="1CB90548"/>
    <w:rsid w:val="1CFA3D86"/>
    <w:rsid w:val="1D266D2F"/>
    <w:rsid w:val="1D2C76AA"/>
    <w:rsid w:val="1D670FF8"/>
    <w:rsid w:val="1DB879CC"/>
    <w:rsid w:val="1E026BEB"/>
    <w:rsid w:val="1E1C537E"/>
    <w:rsid w:val="1EF90C72"/>
    <w:rsid w:val="1F1565BF"/>
    <w:rsid w:val="1F703C09"/>
    <w:rsid w:val="1F916A94"/>
    <w:rsid w:val="1FB229D8"/>
    <w:rsid w:val="1FCA0F63"/>
    <w:rsid w:val="1FE82A52"/>
    <w:rsid w:val="20145098"/>
    <w:rsid w:val="20CB444C"/>
    <w:rsid w:val="212500D8"/>
    <w:rsid w:val="212C68E4"/>
    <w:rsid w:val="2134346A"/>
    <w:rsid w:val="21671AF6"/>
    <w:rsid w:val="217730BF"/>
    <w:rsid w:val="21925F8E"/>
    <w:rsid w:val="21A90209"/>
    <w:rsid w:val="21AA0B19"/>
    <w:rsid w:val="22443705"/>
    <w:rsid w:val="22BD7CAB"/>
    <w:rsid w:val="22E8585F"/>
    <w:rsid w:val="237B10C6"/>
    <w:rsid w:val="23BA0320"/>
    <w:rsid w:val="240C4CED"/>
    <w:rsid w:val="24372C5D"/>
    <w:rsid w:val="24965514"/>
    <w:rsid w:val="24A4299F"/>
    <w:rsid w:val="24B877B0"/>
    <w:rsid w:val="25CB35DB"/>
    <w:rsid w:val="26202516"/>
    <w:rsid w:val="2640033E"/>
    <w:rsid w:val="267E2D05"/>
    <w:rsid w:val="26A25F22"/>
    <w:rsid w:val="26F24C37"/>
    <w:rsid w:val="277C74F0"/>
    <w:rsid w:val="27B31BC4"/>
    <w:rsid w:val="28132FB1"/>
    <w:rsid w:val="283E5441"/>
    <w:rsid w:val="28450082"/>
    <w:rsid w:val="28AE2CB2"/>
    <w:rsid w:val="29EF5AA4"/>
    <w:rsid w:val="29F61391"/>
    <w:rsid w:val="2B216E26"/>
    <w:rsid w:val="2B8D055C"/>
    <w:rsid w:val="2BEA3F63"/>
    <w:rsid w:val="2C36081D"/>
    <w:rsid w:val="2C3F0302"/>
    <w:rsid w:val="2C5649B4"/>
    <w:rsid w:val="2C926715"/>
    <w:rsid w:val="2D313C61"/>
    <w:rsid w:val="2DBC590B"/>
    <w:rsid w:val="2F20690A"/>
    <w:rsid w:val="2FDF072F"/>
    <w:rsid w:val="30004895"/>
    <w:rsid w:val="307F61FA"/>
    <w:rsid w:val="30A367AB"/>
    <w:rsid w:val="30BC186D"/>
    <w:rsid w:val="30F55525"/>
    <w:rsid w:val="311D46E0"/>
    <w:rsid w:val="316F5526"/>
    <w:rsid w:val="31BC161F"/>
    <w:rsid w:val="31DB7F50"/>
    <w:rsid w:val="322463CD"/>
    <w:rsid w:val="325C5D5A"/>
    <w:rsid w:val="32B67947"/>
    <w:rsid w:val="32C22103"/>
    <w:rsid w:val="33597AA6"/>
    <w:rsid w:val="34275CF7"/>
    <w:rsid w:val="350804C3"/>
    <w:rsid w:val="35136B4C"/>
    <w:rsid w:val="35AF4386"/>
    <w:rsid w:val="364442E8"/>
    <w:rsid w:val="36A264BE"/>
    <w:rsid w:val="36D7229B"/>
    <w:rsid w:val="36E66D22"/>
    <w:rsid w:val="37031215"/>
    <w:rsid w:val="37056E20"/>
    <w:rsid w:val="37D15600"/>
    <w:rsid w:val="37EA73F2"/>
    <w:rsid w:val="382028A6"/>
    <w:rsid w:val="389639B4"/>
    <w:rsid w:val="38C120C7"/>
    <w:rsid w:val="395D3FF4"/>
    <w:rsid w:val="396C0EDA"/>
    <w:rsid w:val="39B44D2F"/>
    <w:rsid w:val="39EA34AC"/>
    <w:rsid w:val="3A110617"/>
    <w:rsid w:val="3AB64B4F"/>
    <w:rsid w:val="3ACE1E14"/>
    <w:rsid w:val="3AF3093C"/>
    <w:rsid w:val="3AF56AE3"/>
    <w:rsid w:val="3B0E77CE"/>
    <w:rsid w:val="3B252668"/>
    <w:rsid w:val="3B6E194B"/>
    <w:rsid w:val="3B72127E"/>
    <w:rsid w:val="3B9E41BB"/>
    <w:rsid w:val="3BFA00D1"/>
    <w:rsid w:val="3C115ABE"/>
    <w:rsid w:val="3C6155FB"/>
    <w:rsid w:val="3C8928D9"/>
    <w:rsid w:val="3C99045A"/>
    <w:rsid w:val="3D4C6C2A"/>
    <w:rsid w:val="3D5761EF"/>
    <w:rsid w:val="3E0E2DFD"/>
    <w:rsid w:val="3E4544BE"/>
    <w:rsid w:val="3EB434B1"/>
    <w:rsid w:val="3F880A59"/>
    <w:rsid w:val="3F990EBB"/>
    <w:rsid w:val="40012898"/>
    <w:rsid w:val="4034278B"/>
    <w:rsid w:val="405467AC"/>
    <w:rsid w:val="41443E2E"/>
    <w:rsid w:val="414E08F0"/>
    <w:rsid w:val="415A7C6B"/>
    <w:rsid w:val="42166A1E"/>
    <w:rsid w:val="42497F17"/>
    <w:rsid w:val="429C0FDF"/>
    <w:rsid w:val="42C66AEC"/>
    <w:rsid w:val="43311C77"/>
    <w:rsid w:val="435A3688"/>
    <w:rsid w:val="43621EDC"/>
    <w:rsid w:val="439F18B1"/>
    <w:rsid w:val="43CE708E"/>
    <w:rsid w:val="43F23F62"/>
    <w:rsid w:val="446856C3"/>
    <w:rsid w:val="45C303BE"/>
    <w:rsid w:val="45F742D8"/>
    <w:rsid w:val="461C519F"/>
    <w:rsid w:val="4623730C"/>
    <w:rsid w:val="47256101"/>
    <w:rsid w:val="47280B9E"/>
    <w:rsid w:val="472A0B9D"/>
    <w:rsid w:val="47C675A3"/>
    <w:rsid w:val="480C2DEC"/>
    <w:rsid w:val="48507186"/>
    <w:rsid w:val="48965F11"/>
    <w:rsid w:val="493B20D9"/>
    <w:rsid w:val="49A82FB0"/>
    <w:rsid w:val="49F37691"/>
    <w:rsid w:val="4B716B48"/>
    <w:rsid w:val="4B9E11E3"/>
    <w:rsid w:val="4BA953C7"/>
    <w:rsid w:val="4CD37F41"/>
    <w:rsid w:val="4D1265B0"/>
    <w:rsid w:val="4E444947"/>
    <w:rsid w:val="4EA86832"/>
    <w:rsid w:val="4F270B66"/>
    <w:rsid w:val="4F530442"/>
    <w:rsid w:val="4F800337"/>
    <w:rsid w:val="509C7DFC"/>
    <w:rsid w:val="50E4084B"/>
    <w:rsid w:val="51015330"/>
    <w:rsid w:val="53293F73"/>
    <w:rsid w:val="540764A0"/>
    <w:rsid w:val="55055E17"/>
    <w:rsid w:val="559433F0"/>
    <w:rsid w:val="56050A13"/>
    <w:rsid w:val="564B0152"/>
    <w:rsid w:val="56B80928"/>
    <w:rsid w:val="572F0785"/>
    <w:rsid w:val="572F72E7"/>
    <w:rsid w:val="575902E9"/>
    <w:rsid w:val="575C6459"/>
    <w:rsid w:val="57783FCB"/>
    <w:rsid w:val="58751627"/>
    <w:rsid w:val="58843F7C"/>
    <w:rsid w:val="58863C6C"/>
    <w:rsid w:val="58E11A8F"/>
    <w:rsid w:val="595A32DD"/>
    <w:rsid w:val="595B44ED"/>
    <w:rsid w:val="59A56E7F"/>
    <w:rsid w:val="5A660F6F"/>
    <w:rsid w:val="5A8E2B89"/>
    <w:rsid w:val="5ABE7F09"/>
    <w:rsid w:val="5AE4294F"/>
    <w:rsid w:val="5C836579"/>
    <w:rsid w:val="5CAC3E4D"/>
    <w:rsid w:val="5D37645C"/>
    <w:rsid w:val="5D5E6D0C"/>
    <w:rsid w:val="5DB8443D"/>
    <w:rsid w:val="5ECA5540"/>
    <w:rsid w:val="5EEE2C6F"/>
    <w:rsid w:val="5F2B444F"/>
    <w:rsid w:val="5F492509"/>
    <w:rsid w:val="5F530220"/>
    <w:rsid w:val="5F5C5E2C"/>
    <w:rsid w:val="5F6615F7"/>
    <w:rsid w:val="5FBC70A1"/>
    <w:rsid w:val="60133E8F"/>
    <w:rsid w:val="603C7E47"/>
    <w:rsid w:val="605119C5"/>
    <w:rsid w:val="606678D3"/>
    <w:rsid w:val="60E81F68"/>
    <w:rsid w:val="613D6316"/>
    <w:rsid w:val="615C0077"/>
    <w:rsid w:val="61A57E98"/>
    <w:rsid w:val="61B75AA6"/>
    <w:rsid w:val="623B5006"/>
    <w:rsid w:val="62666DF0"/>
    <w:rsid w:val="6279371C"/>
    <w:rsid w:val="63013B74"/>
    <w:rsid w:val="63514450"/>
    <w:rsid w:val="63940294"/>
    <w:rsid w:val="63A85029"/>
    <w:rsid w:val="63CB5BE2"/>
    <w:rsid w:val="63CD61A1"/>
    <w:rsid w:val="649D0C3C"/>
    <w:rsid w:val="65B337C6"/>
    <w:rsid w:val="65BC27F4"/>
    <w:rsid w:val="682D271D"/>
    <w:rsid w:val="68865CF7"/>
    <w:rsid w:val="68A51BE0"/>
    <w:rsid w:val="69210081"/>
    <w:rsid w:val="69A6372D"/>
    <w:rsid w:val="6A0B090C"/>
    <w:rsid w:val="6B792120"/>
    <w:rsid w:val="6B82011A"/>
    <w:rsid w:val="6C3060C4"/>
    <w:rsid w:val="6CD931D0"/>
    <w:rsid w:val="6CF86F6E"/>
    <w:rsid w:val="6D355EA2"/>
    <w:rsid w:val="6DCE5141"/>
    <w:rsid w:val="6E4B3867"/>
    <w:rsid w:val="6EE04D96"/>
    <w:rsid w:val="6F9B2CD4"/>
    <w:rsid w:val="70B12E5C"/>
    <w:rsid w:val="70F86797"/>
    <w:rsid w:val="713707AD"/>
    <w:rsid w:val="7193011D"/>
    <w:rsid w:val="71D47D36"/>
    <w:rsid w:val="71E67F87"/>
    <w:rsid w:val="72014823"/>
    <w:rsid w:val="72120CD1"/>
    <w:rsid w:val="72722BF2"/>
    <w:rsid w:val="72F15312"/>
    <w:rsid w:val="73892549"/>
    <w:rsid w:val="73A75A02"/>
    <w:rsid w:val="73EC1893"/>
    <w:rsid w:val="744B4B68"/>
    <w:rsid w:val="745730F5"/>
    <w:rsid w:val="74792E90"/>
    <w:rsid w:val="75AA7113"/>
    <w:rsid w:val="75E536C6"/>
    <w:rsid w:val="764D1EB5"/>
    <w:rsid w:val="768747C2"/>
    <w:rsid w:val="77BC5986"/>
    <w:rsid w:val="77FF0C00"/>
    <w:rsid w:val="78817005"/>
    <w:rsid w:val="78AF43B5"/>
    <w:rsid w:val="79133E9F"/>
    <w:rsid w:val="79210579"/>
    <w:rsid w:val="792A673B"/>
    <w:rsid w:val="7982375A"/>
    <w:rsid w:val="798C1A02"/>
    <w:rsid w:val="79C1169F"/>
    <w:rsid w:val="79F6696F"/>
    <w:rsid w:val="7AA052BE"/>
    <w:rsid w:val="7AC52182"/>
    <w:rsid w:val="7B1E6EE5"/>
    <w:rsid w:val="7BBE089D"/>
    <w:rsid w:val="7BDB64BE"/>
    <w:rsid w:val="7CA84A7C"/>
    <w:rsid w:val="7CEC050B"/>
    <w:rsid w:val="7D427E2F"/>
    <w:rsid w:val="7D660348"/>
    <w:rsid w:val="7E547187"/>
    <w:rsid w:val="7F3C0BDF"/>
    <w:rsid w:val="7FAA335A"/>
    <w:rsid w:val="7FC3548E"/>
    <w:rsid w:val="7FD70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oc 5"/>
    <w:basedOn w:val="1"/>
    <w:next w:val="1"/>
    <w:qFormat/>
    <w:uiPriority w:val="0"/>
    <w:pPr>
      <w:ind w:left="1680" w:leftChars="800"/>
    </w:pPr>
  </w:style>
  <w:style w:type="paragraph" w:styleId="4">
    <w:name w:val="annotation text"/>
    <w:basedOn w:val="1"/>
    <w:qFormat/>
    <w:uiPriority w:val="0"/>
    <w:pPr>
      <w:jc w:val="left"/>
    </w:p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w:basedOn w:val="2"/>
    <w:qFormat/>
    <w:uiPriority w:val="0"/>
    <w:pPr>
      <w:ind w:firstLine="420" w:firstLineChars="1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3645</Words>
  <Characters>4209</Characters>
  <Lines>0</Lines>
  <Paragraphs>0</Paragraphs>
  <TotalTime>59</TotalTime>
  <ScaleCrop>false</ScaleCrop>
  <LinksUpToDate>false</LinksUpToDate>
  <CharactersWithSpaces>4216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2022-08-29T08:00:00Z</dcterms:created>
  <dc:creator>Administrator</dc:creator>
  <cp:lastModifiedBy>WPS_1675132163</cp:lastModifiedBy>
  <dcterms:modified xsi:type="dcterms:W3CDTF">2024-09-29T07:56:54Z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4818B8BFD7A245E2828CCED0765F1505</vt:lpwstr>
  </property>
</Properties>
</file>